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74C" w:rsidRDefault="0020074C" w:rsidP="0020074C">
      <w:pPr>
        <w:jc w:val="both"/>
      </w:pPr>
    </w:p>
    <w:p w:rsidR="0020074C" w:rsidRDefault="0020074C" w:rsidP="0020074C">
      <w:pPr>
        <w:jc w:val="right"/>
      </w:pPr>
      <w:proofErr w:type="gramStart"/>
      <w:r>
        <w:rPr>
          <w:i/>
        </w:rPr>
        <w:t>Příloha  k TP</w:t>
      </w:r>
      <w:proofErr w:type="gramEnd"/>
      <w:r>
        <w:rPr>
          <w:i/>
        </w:rPr>
        <w:t xml:space="preserve"> 100/2014</w:t>
      </w: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Pr="00146344" w:rsidRDefault="0020074C" w:rsidP="0020074C">
      <w:pPr>
        <w:jc w:val="center"/>
        <w:rPr>
          <w:rFonts w:ascii="Arial" w:hAnsi="Arial" w:cs="Arial"/>
          <w:b/>
          <w:caps/>
          <w:sz w:val="36"/>
        </w:rPr>
      </w:pPr>
      <w:proofErr w:type="gramStart"/>
      <w:r w:rsidRPr="00146344">
        <w:rPr>
          <w:rFonts w:ascii="Arial" w:hAnsi="Arial" w:cs="Arial"/>
          <w:b/>
          <w:sz w:val="36"/>
        </w:rPr>
        <w:t xml:space="preserve">SEZNAM  </w:t>
      </w:r>
      <w:r w:rsidRPr="00146344">
        <w:rPr>
          <w:rFonts w:ascii="Arial" w:hAnsi="Arial" w:cs="Arial"/>
          <w:b/>
          <w:caps/>
          <w:sz w:val="36"/>
        </w:rPr>
        <w:t>cílů</w:t>
      </w:r>
      <w:proofErr w:type="gramEnd"/>
      <w:r w:rsidRPr="00146344">
        <w:rPr>
          <w:rFonts w:ascii="Arial" w:hAnsi="Arial" w:cs="Arial"/>
          <w:b/>
          <w:caps/>
          <w:sz w:val="36"/>
        </w:rPr>
        <w:t xml:space="preserve">  na  DÁLNICÍCH, RYCHLOSTNÍCH </w:t>
      </w:r>
    </w:p>
    <w:p w:rsidR="0020074C" w:rsidRPr="00146344" w:rsidRDefault="0020074C" w:rsidP="0020074C">
      <w:pPr>
        <w:jc w:val="center"/>
        <w:rPr>
          <w:rFonts w:ascii="Arial" w:hAnsi="Arial" w:cs="Arial"/>
          <w:b/>
          <w:caps/>
          <w:sz w:val="36"/>
        </w:rPr>
      </w:pPr>
    </w:p>
    <w:p w:rsidR="0020074C" w:rsidRPr="00146344" w:rsidRDefault="0020074C" w:rsidP="0020074C">
      <w:pPr>
        <w:jc w:val="center"/>
        <w:rPr>
          <w:rFonts w:ascii="Arial" w:hAnsi="Arial" w:cs="Arial"/>
          <w:b/>
          <w:caps/>
          <w:sz w:val="36"/>
        </w:rPr>
      </w:pPr>
      <w:proofErr w:type="gramStart"/>
      <w:r w:rsidRPr="00146344">
        <w:rPr>
          <w:rFonts w:ascii="Arial" w:hAnsi="Arial" w:cs="Arial"/>
          <w:b/>
          <w:caps/>
          <w:sz w:val="36"/>
        </w:rPr>
        <w:t>SILNICÍCH  a silnicích</w:t>
      </w:r>
      <w:proofErr w:type="gramEnd"/>
      <w:r w:rsidRPr="00146344">
        <w:rPr>
          <w:rFonts w:ascii="Arial" w:hAnsi="Arial" w:cs="Arial"/>
          <w:b/>
          <w:caps/>
          <w:sz w:val="36"/>
        </w:rPr>
        <w:t xml:space="preserve">  i. třídy  </w:t>
      </w:r>
    </w:p>
    <w:p w:rsidR="0020074C" w:rsidRPr="00146344" w:rsidRDefault="0020074C" w:rsidP="0020074C">
      <w:pPr>
        <w:jc w:val="center"/>
        <w:rPr>
          <w:rFonts w:ascii="Arial" w:hAnsi="Arial" w:cs="Arial"/>
          <w:b/>
          <w:caps/>
          <w:sz w:val="36"/>
        </w:rPr>
      </w:pPr>
    </w:p>
    <w:p w:rsidR="0020074C" w:rsidRDefault="0020074C" w:rsidP="0020074C">
      <w:pPr>
        <w:pStyle w:val="Nadpis2"/>
      </w:pPr>
      <w:proofErr w:type="gramStart"/>
      <w:r w:rsidRPr="00146344">
        <w:rPr>
          <w:rFonts w:ascii="Arial" w:hAnsi="Arial" w:cs="Arial"/>
        </w:rPr>
        <w:t>pro  účely</w:t>
      </w:r>
      <w:proofErr w:type="gramEnd"/>
      <w:r w:rsidRPr="00146344">
        <w:rPr>
          <w:rFonts w:ascii="Arial" w:hAnsi="Arial" w:cs="Arial"/>
        </w:rPr>
        <w:t xml:space="preserve">  odz</w:t>
      </w: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Pr="00146344" w:rsidRDefault="0020074C" w:rsidP="0020074C">
      <w:pPr>
        <w:jc w:val="center"/>
        <w:rPr>
          <w:rFonts w:ascii="Arial" w:hAnsi="Arial" w:cs="Arial"/>
        </w:rPr>
      </w:pPr>
      <w:proofErr w:type="gramStart"/>
      <w:r w:rsidRPr="00146344">
        <w:rPr>
          <w:rFonts w:ascii="Arial" w:hAnsi="Arial" w:cs="Arial"/>
          <w:b/>
          <w:sz w:val="28"/>
          <w:u w:val="single"/>
        </w:rPr>
        <w:t xml:space="preserve">SEZNAM  </w:t>
      </w:r>
      <w:r w:rsidRPr="00146344">
        <w:rPr>
          <w:rFonts w:ascii="Arial" w:hAnsi="Arial" w:cs="Arial"/>
          <w:b/>
          <w:caps/>
          <w:sz w:val="28"/>
          <w:u w:val="single"/>
        </w:rPr>
        <w:t>cílů</w:t>
      </w:r>
      <w:proofErr w:type="gramEnd"/>
      <w:r w:rsidRPr="00146344">
        <w:rPr>
          <w:rFonts w:ascii="Arial" w:hAnsi="Arial" w:cs="Arial"/>
          <w:b/>
          <w:caps/>
          <w:sz w:val="28"/>
          <w:u w:val="single"/>
        </w:rPr>
        <w:t xml:space="preserve">  na  DÁLNICÍCH A RYCHLOSTNÍCH SILNICÍCH   pro  účely  odz</w:t>
      </w:r>
    </w:p>
    <w:p w:rsidR="0020074C" w:rsidRDefault="0020074C" w:rsidP="0020074C">
      <w:pPr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686"/>
        <w:gridCol w:w="3332"/>
        <w:gridCol w:w="1453"/>
      </w:tblGrid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Trasa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Dálkové cíle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Doplňkové cíle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Zahraniční cíle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 1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Praha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Brno</w:t>
            </w:r>
            <w:proofErr w:type="gramEnd"/>
            <w:r>
              <w:rPr>
                <w:rFonts w:ascii="Arial" w:hAnsi="Arial" w:cs="Arial"/>
                <w:sz w:val="20"/>
              </w:rPr>
              <w:t>–Ostrava–Bohumín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Olomouc </w:t>
            </w:r>
            <w:r>
              <w:rPr>
                <w:rFonts w:ascii="Arial" w:hAnsi="Arial" w:cs="Arial"/>
                <w:i/>
                <w:sz w:val="20"/>
              </w:rPr>
              <w:t xml:space="preserve">(v úseku 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Brno-západ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Vyškov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)</w:t>
            </w:r>
          </w:p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Kroměříž </w:t>
            </w:r>
            <w:r>
              <w:rPr>
                <w:rFonts w:ascii="Arial" w:hAnsi="Arial" w:cs="Arial"/>
                <w:i/>
                <w:sz w:val="20"/>
              </w:rPr>
              <w:t xml:space="preserve">(v úseku 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Vyškov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Kroměříž-západ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Gliwice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 2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Brno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Břeclav</w:t>
            </w:r>
            <w:proofErr w:type="gramEnd"/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Bratislava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 3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Praha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České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Budějovice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 5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Praha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Plzeň</w:t>
            </w:r>
            <w:proofErr w:type="gramEnd"/>
            <w:r>
              <w:rPr>
                <w:rFonts w:ascii="Arial" w:hAnsi="Arial" w:cs="Arial"/>
                <w:sz w:val="20"/>
              </w:rPr>
              <w:t>–Rozvadov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  <w:lang w:val="de-DE"/>
              </w:rPr>
              <w:t>ü</w:t>
            </w:r>
            <w:proofErr w:type="spellStart"/>
            <w:r>
              <w:rPr>
                <w:rFonts w:ascii="Arial" w:hAnsi="Arial" w:cs="Arial"/>
                <w:sz w:val="20"/>
              </w:rPr>
              <w:t>rnberg</w:t>
            </w:r>
            <w:proofErr w:type="spellEnd"/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 8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Praha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Ústí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nad Labem–Petrovice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Teplice </w:t>
            </w:r>
            <w:r>
              <w:rPr>
                <w:rFonts w:ascii="Arial" w:hAnsi="Arial" w:cs="Arial"/>
                <w:i/>
                <w:sz w:val="20"/>
              </w:rPr>
              <w:t>(od Prahy)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Dresden</w:t>
            </w:r>
            <w:proofErr w:type="spellEnd"/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 11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Praha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Hradec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Králové–Trutnov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Pardubice </w:t>
            </w:r>
            <w:r>
              <w:rPr>
                <w:rFonts w:ascii="Arial" w:hAnsi="Arial" w:cs="Arial"/>
                <w:i/>
                <w:sz w:val="20"/>
              </w:rPr>
              <w:t xml:space="preserve">(v úseku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</w:rPr>
              <w:t>Plotiště</w:t>
            </w:r>
            <w:proofErr w:type="spellEnd"/>
            <w:proofErr w:type="gramEnd"/>
            <w:r>
              <w:rPr>
                <w:rFonts w:ascii="Arial" w:hAnsi="Arial" w:cs="Arial"/>
                <w:i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Sedlice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)</w:t>
            </w:r>
          </w:p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Náchod </w:t>
            </w:r>
            <w:r>
              <w:rPr>
                <w:rFonts w:ascii="Arial" w:hAnsi="Arial" w:cs="Arial"/>
                <w:i/>
                <w:sz w:val="20"/>
              </w:rPr>
              <w:t xml:space="preserve">(v úseku </w:t>
            </w:r>
            <w:proofErr w:type="spellStart"/>
            <w:proofErr w:type="gramStart"/>
            <w:r>
              <w:rPr>
                <w:rFonts w:ascii="Arial" w:hAnsi="Arial" w:cs="Arial"/>
                <w:i/>
                <w:sz w:val="20"/>
              </w:rPr>
              <w:t>Plotiště</w:t>
            </w:r>
            <w:proofErr w:type="spellEnd"/>
            <w:proofErr w:type="gramEnd"/>
            <w:r>
              <w:rPr>
                <w:rFonts w:ascii="Arial" w:hAnsi="Arial" w:cs="Arial"/>
                <w:i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Jaroměř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1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Brno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Ústí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nad Labem–Plzeň–Hradec Králové–Brno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České Budějovice</w:t>
            </w:r>
          </w:p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Strakonice</w:t>
            </w:r>
          </w:p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Karlovy Vary</w:t>
            </w:r>
          </w:p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Chomutov</w:t>
            </w:r>
          </w:p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Mladá Boleslav</w:t>
            </w:r>
          </w:p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Kolín</w:t>
            </w:r>
          </w:p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Kutná Hora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3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České </w:t>
            </w:r>
            <w:proofErr w:type="gramStart"/>
            <w:r>
              <w:rPr>
                <w:rFonts w:ascii="Arial" w:hAnsi="Arial" w:cs="Arial"/>
                <w:sz w:val="20"/>
              </w:rPr>
              <w:t>Budějovice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Dolní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Dvořiště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Linz</w:t>
            </w:r>
            <w:proofErr w:type="spellEnd"/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4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Praha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Strakonice</w:t>
            </w:r>
            <w:proofErr w:type="gramEnd"/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Příbram </w:t>
            </w:r>
            <w:r>
              <w:rPr>
                <w:rFonts w:ascii="Arial" w:hAnsi="Arial" w:cs="Arial"/>
                <w:i/>
                <w:sz w:val="20"/>
              </w:rPr>
              <w:t>(od Prahy)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6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Praha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Karlovy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Vary–Cheb–Pomezí nad Ohří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Sokolov </w:t>
            </w:r>
            <w:r>
              <w:rPr>
                <w:rFonts w:ascii="Arial" w:hAnsi="Arial" w:cs="Arial"/>
                <w:i/>
                <w:sz w:val="20"/>
              </w:rPr>
              <w:t xml:space="preserve">(v úseku Karlovy 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Vary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Cheb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)</w:t>
            </w:r>
          </w:p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Plzeň </w:t>
            </w:r>
            <w:r>
              <w:rPr>
                <w:rFonts w:ascii="Arial" w:hAnsi="Arial" w:cs="Arial"/>
                <w:i/>
                <w:sz w:val="20"/>
              </w:rPr>
              <w:t xml:space="preserve">(v úseku </w:t>
            </w:r>
            <w:proofErr w:type="spellStart"/>
            <w:r>
              <w:rPr>
                <w:rFonts w:ascii="Arial" w:hAnsi="Arial" w:cs="Arial"/>
                <w:i/>
                <w:sz w:val="20"/>
                <w:lang w:val="en-US"/>
              </w:rPr>
              <w:t>křižovatky</w:t>
            </w:r>
            <w:proofErr w:type="spellEnd"/>
            <w:r>
              <w:rPr>
                <w:rFonts w:ascii="Arial" w:hAnsi="Arial" w:cs="Arial"/>
                <w:i/>
                <w:sz w:val="20"/>
                <w:lang w:val="en-US"/>
              </w:rPr>
              <w:t xml:space="preserve"> s I/13 </w:t>
            </w:r>
            <w:r>
              <w:rPr>
                <w:rFonts w:ascii="Arial" w:hAnsi="Arial" w:cs="Arial"/>
                <w:i/>
                <w:sz w:val="20"/>
              </w:rPr>
              <w:t xml:space="preserve">– </w:t>
            </w:r>
            <w:r>
              <w:rPr>
                <w:rFonts w:ascii="Arial" w:hAnsi="Arial" w:cs="Arial"/>
                <w:i/>
                <w:sz w:val="20"/>
                <w:lang w:val="en-US"/>
              </w:rPr>
              <w:t>I/20)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Bayreuth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7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Praha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Chomutov</w:t>
            </w:r>
            <w:proofErr w:type="gramEnd"/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Kladno </w:t>
            </w:r>
            <w:r>
              <w:rPr>
                <w:rFonts w:ascii="Arial" w:hAnsi="Arial" w:cs="Arial"/>
                <w:i/>
                <w:sz w:val="20"/>
              </w:rPr>
              <w:t>(od Prahy)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10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Praha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Mladá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Boleslav </w:t>
            </w:r>
            <w:r>
              <w:rPr>
                <w:rFonts w:ascii="Arial" w:hAnsi="Arial" w:cs="Arial"/>
                <w:i/>
                <w:sz w:val="20"/>
              </w:rPr>
              <w:t>(jen od Prahy)</w:t>
            </w:r>
            <w:r>
              <w:rPr>
                <w:rFonts w:ascii="Arial" w:hAnsi="Arial" w:cs="Arial"/>
                <w:sz w:val="20"/>
              </w:rPr>
              <w:t>–Turnov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Liberec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11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Hradec </w:t>
            </w:r>
            <w:proofErr w:type="gramStart"/>
            <w:r>
              <w:rPr>
                <w:rFonts w:ascii="Arial" w:hAnsi="Arial" w:cs="Arial"/>
                <w:sz w:val="20"/>
              </w:rPr>
              <w:t>Králové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Trutnov</w:t>
            </w:r>
            <w:proofErr w:type="gramEnd"/>
            <w:r>
              <w:rPr>
                <w:rFonts w:ascii="Arial" w:hAnsi="Arial" w:cs="Arial"/>
                <w:sz w:val="20"/>
              </w:rPr>
              <w:t>–Královec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Wroclav</w:t>
            </w:r>
            <w:proofErr w:type="spellEnd"/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35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Liberec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Turnov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</w:rPr>
              <w:t>(jen od Liberce)</w:t>
            </w:r>
            <w:r>
              <w:rPr>
                <w:rFonts w:ascii="Arial" w:hAnsi="Arial" w:cs="Arial"/>
                <w:sz w:val="20"/>
              </w:rPr>
              <w:t>–Hradec Králové–Olomouc–Hranice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Jičín </w:t>
            </w:r>
            <w:r>
              <w:rPr>
                <w:rFonts w:ascii="Arial" w:hAnsi="Arial" w:cs="Arial"/>
                <w:i/>
                <w:sz w:val="20"/>
              </w:rPr>
              <w:t>(od Turnova a od Hradce Králové)</w:t>
            </w:r>
          </w:p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Pardubice </w:t>
            </w:r>
            <w:r>
              <w:rPr>
                <w:rFonts w:ascii="Arial" w:hAnsi="Arial" w:cs="Arial"/>
                <w:i/>
                <w:sz w:val="20"/>
              </w:rPr>
              <w:t xml:space="preserve">(v úseku 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Sedlice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Opatovice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)</w:t>
            </w:r>
          </w:p>
          <w:p w:rsidR="0020074C" w:rsidRDefault="0020074C" w:rsidP="005A0A82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Ostrava </w:t>
            </w:r>
            <w:r>
              <w:rPr>
                <w:rFonts w:ascii="Arial" w:hAnsi="Arial" w:cs="Arial"/>
                <w:i/>
                <w:sz w:val="20"/>
              </w:rPr>
              <w:t>(v úseku Olomouc–</w:t>
            </w:r>
          </w:p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Lipník n. B.)</w:t>
            </w:r>
          </w:p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Opava </w:t>
            </w:r>
            <w:r>
              <w:rPr>
                <w:rFonts w:ascii="Arial" w:hAnsi="Arial" w:cs="Arial"/>
                <w:i/>
                <w:sz w:val="20"/>
              </w:rPr>
              <w:t xml:space="preserve">(v úseku 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Slavonín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Holice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43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Brno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Moravská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Třebová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Svitavy </w:t>
            </w:r>
            <w:r>
              <w:rPr>
                <w:rFonts w:ascii="Arial" w:hAnsi="Arial" w:cs="Arial"/>
                <w:i/>
                <w:sz w:val="20"/>
              </w:rPr>
              <w:t>(od Brna)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46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Brno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Olomouc</w:t>
            </w:r>
            <w:proofErr w:type="gramEnd"/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Prostějov </w:t>
            </w:r>
            <w:r>
              <w:rPr>
                <w:rFonts w:ascii="Arial" w:hAnsi="Arial" w:cs="Arial"/>
                <w:i/>
                <w:sz w:val="20"/>
              </w:rPr>
              <w:t>(z obou stran)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48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Hranice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Český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Těšín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Frýdek-Místek </w:t>
            </w:r>
            <w:r>
              <w:rPr>
                <w:rFonts w:ascii="Arial" w:hAnsi="Arial" w:cs="Arial"/>
                <w:i/>
                <w:sz w:val="20"/>
              </w:rPr>
              <w:t>(z obou stran)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Katowice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49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Brno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Střelná</w:t>
            </w:r>
            <w:proofErr w:type="gramEnd"/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Zlín </w:t>
            </w:r>
            <w:r>
              <w:rPr>
                <w:rFonts w:ascii="Arial" w:hAnsi="Arial" w:cs="Arial"/>
                <w:i/>
                <w:sz w:val="20"/>
              </w:rPr>
              <w:t xml:space="preserve">(v úseku 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Hulín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Fryšták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Púchov</w:t>
            </w:r>
            <w:proofErr w:type="spellEnd"/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52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Brno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Mikulov</w:t>
            </w:r>
            <w:proofErr w:type="gramEnd"/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Znojmo </w:t>
            </w:r>
            <w:r>
              <w:rPr>
                <w:rFonts w:ascii="Arial" w:hAnsi="Arial" w:cs="Arial"/>
                <w:i/>
                <w:sz w:val="20"/>
              </w:rPr>
              <w:t>(od Brna)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Wien</w:t>
            </w:r>
            <w:proofErr w:type="spellEnd"/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55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Olomouc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Přerov</w:t>
            </w:r>
            <w:proofErr w:type="gramEnd"/>
            <w:r>
              <w:rPr>
                <w:rFonts w:ascii="Arial" w:hAnsi="Arial" w:cs="Arial"/>
                <w:sz w:val="20"/>
              </w:rPr>
              <w:t>–Uherské Hradiště–Břeclav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Olomouc </w:t>
            </w:r>
            <w:r>
              <w:rPr>
                <w:rFonts w:ascii="Arial" w:hAnsi="Arial" w:cs="Arial"/>
                <w:i/>
                <w:sz w:val="20"/>
              </w:rPr>
              <w:t xml:space="preserve">(v úseku D 1 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Hulín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i/>
                <w:sz w:val="20"/>
              </w:rPr>
              <w:t>Přerov</w:t>
            </w:r>
            <w:proofErr w:type="gramEnd"/>
            <w:r>
              <w:rPr>
                <w:rFonts w:ascii="Arial" w:hAnsi="Arial" w:cs="Arial"/>
                <w:i/>
                <w:sz w:val="20"/>
              </w:rPr>
              <w:t>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56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Ostrava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Frýdek-Místek</w:t>
            </w:r>
            <w:proofErr w:type="gramEnd"/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</w:tr>
      <w:tr w:rsidR="0020074C" w:rsidTr="005A0A82">
        <w:tc>
          <w:tcPr>
            <w:tcW w:w="817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 63</w:t>
            </w:r>
          </w:p>
        </w:tc>
        <w:tc>
          <w:tcPr>
            <w:tcW w:w="3686" w:type="dxa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Teplice</w:t>
            </w:r>
            <w:proofErr w:type="gramEnd"/>
            <w:r>
              <w:rPr>
                <w:rFonts w:ascii="Arial" w:hAnsi="Arial" w:cs="Arial"/>
                <w:sz w:val="20"/>
              </w:rPr>
              <w:t>–</w:t>
            </w:r>
            <w:proofErr w:type="gramStart"/>
            <w:r>
              <w:rPr>
                <w:rFonts w:ascii="Arial" w:hAnsi="Arial" w:cs="Arial"/>
                <w:sz w:val="20"/>
              </w:rPr>
              <w:t>Ústí</w:t>
            </w:r>
            <w:proofErr w:type="gramEnd"/>
            <w:r>
              <w:rPr>
                <w:rFonts w:ascii="Arial" w:hAnsi="Arial" w:cs="Arial"/>
                <w:sz w:val="20"/>
              </w:rPr>
              <w:t xml:space="preserve"> nad Labem</w:t>
            </w:r>
          </w:p>
        </w:tc>
        <w:tc>
          <w:tcPr>
            <w:tcW w:w="3332" w:type="dxa"/>
          </w:tcPr>
          <w:p w:rsidR="0020074C" w:rsidRDefault="0020074C" w:rsidP="005A0A82">
            <w:pPr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Praha </w:t>
            </w:r>
            <w:r>
              <w:rPr>
                <w:rFonts w:ascii="Arial" w:hAnsi="Arial" w:cs="Arial"/>
                <w:i/>
                <w:sz w:val="20"/>
              </w:rPr>
              <w:t>(od Teplic)</w:t>
            </w:r>
          </w:p>
        </w:tc>
        <w:tc>
          <w:tcPr>
            <w:tcW w:w="0" w:type="auto"/>
          </w:tcPr>
          <w:p w:rsidR="0020074C" w:rsidRDefault="0020074C" w:rsidP="005A0A8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–</w:t>
            </w:r>
          </w:p>
        </w:tc>
      </w:tr>
    </w:tbl>
    <w:p w:rsidR="0020074C" w:rsidRDefault="0020074C" w:rsidP="0020074C">
      <w:pPr>
        <w:rPr>
          <w:rFonts w:ascii="Arial" w:hAnsi="Arial" w:cs="Arial"/>
          <w:sz w:val="20"/>
        </w:rPr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Default="0020074C" w:rsidP="0020074C">
      <w:pPr>
        <w:jc w:val="both"/>
      </w:pPr>
    </w:p>
    <w:p w:rsidR="0020074C" w:rsidRPr="00146344" w:rsidRDefault="0020074C" w:rsidP="0020074C">
      <w:pPr>
        <w:jc w:val="center"/>
        <w:rPr>
          <w:rFonts w:ascii="Arial" w:hAnsi="Arial" w:cs="Arial"/>
        </w:rPr>
      </w:pPr>
      <w:proofErr w:type="gramStart"/>
      <w:r w:rsidRPr="00146344">
        <w:rPr>
          <w:rFonts w:ascii="Arial" w:hAnsi="Arial" w:cs="Arial"/>
          <w:b/>
          <w:sz w:val="28"/>
          <w:u w:val="single"/>
        </w:rPr>
        <w:lastRenderedPageBreak/>
        <w:t xml:space="preserve">SEZNAM  </w:t>
      </w:r>
      <w:r w:rsidRPr="00146344">
        <w:rPr>
          <w:rFonts w:ascii="Arial" w:hAnsi="Arial" w:cs="Arial"/>
          <w:b/>
          <w:caps/>
          <w:sz w:val="28"/>
          <w:u w:val="single"/>
        </w:rPr>
        <w:t>cílů</w:t>
      </w:r>
      <w:proofErr w:type="gramEnd"/>
      <w:r w:rsidRPr="00146344">
        <w:rPr>
          <w:rFonts w:ascii="Arial" w:hAnsi="Arial" w:cs="Arial"/>
          <w:b/>
          <w:caps/>
          <w:sz w:val="28"/>
          <w:u w:val="single"/>
        </w:rPr>
        <w:t xml:space="preserve">  na  silnicích  i. třídy  pro  účely  odz</w:t>
      </w:r>
    </w:p>
    <w:p w:rsidR="0020074C" w:rsidRPr="00146344" w:rsidRDefault="0020074C" w:rsidP="0020074C">
      <w:pPr>
        <w:rPr>
          <w:rFonts w:ascii="Arial" w:hAnsi="Arial" w:cs="Arial"/>
        </w:rPr>
      </w:pPr>
    </w:p>
    <w:p w:rsidR="0020074C" w:rsidRPr="00146344" w:rsidRDefault="0020074C" w:rsidP="0020074C">
      <w:pPr>
        <w:rPr>
          <w:rFonts w:ascii="Arial" w:hAnsi="Arial" w:cs="Arial"/>
        </w:rPr>
      </w:pPr>
    </w:p>
    <w:p w:rsidR="0020074C" w:rsidRPr="00146344" w:rsidRDefault="0020074C" w:rsidP="0020074C">
      <w:pPr>
        <w:rPr>
          <w:rFonts w:ascii="Arial" w:hAnsi="Arial" w:cs="Arial"/>
        </w:rPr>
      </w:pPr>
    </w:p>
    <w:p w:rsidR="0020074C" w:rsidRPr="00146344" w:rsidRDefault="0020074C" w:rsidP="0020074C">
      <w:pPr>
        <w:spacing w:line="276" w:lineRule="auto"/>
        <w:rPr>
          <w:rFonts w:ascii="Arial" w:hAnsi="Arial" w:cs="Arial"/>
        </w:rPr>
      </w:pPr>
      <w:r w:rsidRPr="00146344">
        <w:rPr>
          <w:rFonts w:ascii="Arial" w:hAnsi="Arial" w:cs="Arial"/>
        </w:rPr>
        <w:t xml:space="preserve">           </w:t>
      </w:r>
      <w:r w:rsidRPr="00146344">
        <w:rPr>
          <w:rFonts w:ascii="Arial" w:hAnsi="Arial" w:cs="Arial"/>
          <w:u w:val="single"/>
        </w:rPr>
        <w:t>Legenda:</w:t>
      </w:r>
      <w:r w:rsidRPr="00146344">
        <w:rPr>
          <w:rFonts w:ascii="Arial" w:hAnsi="Arial" w:cs="Arial"/>
        </w:rPr>
        <w:t xml:space="preserve">    </w:t>
      </w:r>
      <w:r>
        <w:rPr>
          <w:rFonts w:ascii="Arial" w:hAnsi="Arial" w:cs="Arial"/>
          <w:b/>
        </w:rPr>
        <w:t>[</w:t>
      </w:r>
      <w:proofErr w:type="gramStart"/>
      <w:r w:rsidRPr="00146344">
        <w:rPr>
          <w:rFonts w:ascii="Arial" w:hAnsi="Arial" w:cs="Arial"/>
          <w:b/>
        </w:rPr>
        <w:t>LINZ</w:t>
      </w:r>
      <w:r w:rsidRPr="00146344">
        <w:rPr>
          <w:rFonts w:ascii="Arial" w:hAnsi="Arial" w:cs="Arial"/>
          <w:b/>
        </w:rPr>
        <w:sym w:font="Symbol" w:char="F05D"/>
      </w:r>
      <w:r w:rsidRPr="00146344">
        <w:rPr>
          <w:rFonts w:ascii="Arial" w:hAnsi="Arial" w:cs="Arial"/>
          <w:b/>
        </w:rPr>
        <w:t xml:space="preserve"> –  </w:t>
      </w:r>
      <w:r w:rsidRPr="00146344">
        <w:rPr>
          <w:rFonts w:ascii="Arial" w:hAnsi="Arial" w:cs="Arial"/>
        </w:rPr>
        <w:t>zahraniční</w:t>
      </w:r>
      <w:proofErr w:type="gramEnd"/>
      <w:r w:rsidRPr="00146344">
        <w:rPr>
          <w:rFonts w:ascii="Arial" w:hAnsi="Arial" w:cs="Arial"/>
        </w:rPr>
        <w:t xml:space="preserve"> cíl</w:t>
      </w:r>
    </w:p>
    <w:p w:rsidR="0020074C" w:rsidRDefault="0020074C" w:rsidP="0020074C">
      <w:pPr>
        <w:spacing w:line="276" w:lineRule="auto"/>
        <w:rPr>
          <w:rFonts w:ascii="Arial" w:hAnsi="Arial" w:cs="Arial"/>
        </w:rPr>
      </w:pPr>
      <w:r w:rsidRPr="00146344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 xml:space="preserve">       </w:t>
      </w:r>
      <w:proofErr w:type="gramStart"/>
      <w:r w:rsidRPr="00146344">
        <w:rPr>
          <w:rFonts w:ascii="Arial" w:hAnsi="Arial" w:cs="Arial"/>
          <w:b/>
        </w:rPr>
        <w:t xml:space="preserve">PRAHA  –  </w:t>
      </w:r>
      <w:r w:rsidRPr="00146344">
        <w:rPr>
          <w:rFonts w:ascii="Arial" w:hAnsi="Arial" w:cs="Arial"/>
        </w:rPr>
        <w:t>dálkový</w:t>
      </w:r>
      <w:proofErr w:type="gramEnd"/>
      <w:r w:rsidRPr="00146344">
        <w:rPr>
          <w:rFonts w:ascii="Arial" w:hAnsi="Arial" w:cs="Arial"/>
        </w:rPr>
        <w:t xml:space="preserve"> cíl</w:t>
      </w:r>
    </w:p>
    <w:p w:rsidR="0020074C" w:rsidRPr="00146344" w:rsidRDefault="0020074C" w:rsidP="0020074C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Pr="00146344">
        <w:rPr>
          <w:rFonts w:ascii="Arial" w:hAnsi="Arial" w:cs="Arial"/>
        </w:rPr>
        <w:t>(</w:t>
      </w:r>
      <w:proofErr w:type="gramStart"/>
      <w:r w:rsidRPr="00146344">
        <w:rPr>
          <w:rFonts w:ascii="Arial" w:hAnsi="Arial" w:cs="Arial"/>
        </w:rPr>
        <w:t>ŘÍČANY)   –  blízký</w:t>
      </w:r>
      <w:proofErr w:type="gramEnd"/>
      <w:r w:rsidRPr="00146344">
        <w:rPr>
          <w:rFonts w:ascii="Arial" w:hAnsi="Arial" w:cs="Arial"/>
        </w:rPr>
        <w:t xml:space="preserve"> cíl</w:t>
      </w:r>
    </w:p>
    <w:p w:rsidR="0020074C" w:rsidRPr="00146344" w:rsidRDefault="0020074C" w:rsidP="0020074C">
      <w:pPr>
        <w:jc w:val="right"/>
        <w:rPr>
          <w:rFonts w:ascii="Arial" w:hAnsi="Arial" w:cs="Arial"/>
          <w:b/>
        </w:rPr>
      </w:pPr>
    </w:p>
    <w:p w:rsidR="0020074C" w:rsidRPr="00146344" w:rsidRDefault="0020074C" w:rsidP="0020074C">
      <w:pPr>
        <w:jc w:val="center"/>
        <w:rPr>
          <w:rFonts w:ascii="Arial" w:hAnsi="Arial" w:cs="Arial"/>
        </w:rPr>
      </w:pPr>
      <w:r w:rsidRPr="00146344">
        <w:rPr>
          <w:rFonts w:ascii="Arial" w:hAnsi="Arial" w:cs="Arial"/>
          <w:b/>
        </w:rPr>
        <w:t xml:space="preserve">                                                                                             </w:t>
      </w:r>
      <w:r w:rsidRPr="00146344">
        <w:rPr>
          <w:rFonts w:ascii="Arial" w:hAnsi="Arial" w:cs="Arial"/>
        </w:rPr>
        <w:t xml:space="preserve">                                                                                            </w:t>
      </w:r>
      <w:r w:rsidRPr="00146344">
        <w:rPr>
          <w:rFonts w:ascii="Arial" w:hAnsi="Arial" w:cs="Arial"/>
          <w:b/>
        </w:rPr>
        <w:t xml:space="preserve">                                                                                                  </w:t>
      </w:r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146344" w:rsidRDefault="0020074C" w:rsidP="0020074C">
      <w:pPr>
        <w:rPr>
          <w:rFonts w:ascii="Arial" w:hAnsi="Arial" w:cs="Arial"/>
          <w:szCs w:val="24"/>
        </w:rPr>
      </w:pPr>
      <w:proofErr w:type="gramStart"/>
      <w:r w:rsidRPr="00146344">
        <w:rPr>
          <w:rFonts w:ascii="Arial" w:hAnsi="Arial" w:cs="Arial"/>
          <w:b/>
          <w:szCs w:val="24"/>
          <w:u w:val="single"/>
        </w:rPr>
        <w:t>SILNICE  I / 2</w:t>
      </w:r>
      <w:proofErr w:type="gramEnd"/>
    </w:p>
    <w:p w:rsidR="0020074C" w:rsidRPr="00146344" w:rsidRDefault="0020074C" w:rsidP="0020074C">
      <w:pPr>
        <w:rPr>
          <w:rFonts w:ascii="Arial" w:hAnsi="Arial" w:cs="Arial"/>
          <w:sz w:val="20"/>
        </w:rPr>
      </w:pP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b/>
          <w:sz w:val="22"/>
          <w:szCs w:val="22"/>
        </w:rPr>
        <w:t>PRAHA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ab/>
        <w:t>(ŘÍČANY)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ab/>
        <w:t>(KOSTELEC NAD ČERNÝMI LESY)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b/>
          <w:sz w:val="22"/>
          <w:szCs w:val="22"/>
        </w:rPr>
        <w:t>KUTNÁ HORA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ab/>
        <w:t>(PŘELOUČ)</w:t>
      </w:r>
    </w:p>
    <w:p w:rsidR="0020074C" w:rsidRDefault="0020074C" w:rsidP="0020074C">
      <w:r w:rsidRPr="00146344">
        <w:rPr>
          <w:rFonts w:ascii="Arial" w:hAnsi="Arial" w:cs="Arial"/>
          <w:b/>
          <w:sz w:val="22"/>
          <w:szCs w:val="22"/>
        </w:rPr>
        <w:t>PARDUBICE</w:t>
      </w:r>
    </w:p>
    <w:p w:rsidR="0020074C" w:rsidRDefault="0020074C" w:rsidP="0020074C">
      <w:pPr>
        <w:jc w:val="both"/>
      </w:pPr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146344" w:rsidRDefault="0020074C" w:rsidP="0020074C">
      <w:pPr>
        <w:rPr>
          <w:rFonts w:ascii="Arial" w:hAnsi="Arial" w:cs="Arial"/>
        </w:rPr>
      </w:pPr>
      <w:proofErr w:type="gramStart"/>
      <w:r w:rsidRPr="00146344">
        <w:rPr>
          <w:rFonts w:ascii="Arial" w:hAnsi="Arial" w:cs="Arial"/>
          <w:b/>
          <w:u w:val="single"/>
        </w:rPr>
        <w:t>SILNICE  I / 3</w:t>
      </w:r>
      <w:proofErr w:type="gramEnd"/>
      <w:r w:rsidRPr="00146344">
        <w:rPr>
          <w:rFonts w:ascii="Arial" w:hAnsi="Arial" w:cs="Arial"/>
          <w:b/>
        </w:rPr>
        <w:t xml:space="preserve">   </w:t>
      </w:r>
    </w:p>
    <w:p w:rsidR="0020074C" w:rsidRDefault="0020074C" w:rsidP="0020074C"/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b/>
          <w:sz w:val="22"/>
          <w:szCs w:val="22"/>
        </w:rPr>
        <w:t>PRAHA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ab/>
        <w:t>(BENEŠOV)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ab/>
        <w:t>(VOTICE)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ab/>
        <w:t>(TÁBOR)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ab/>
        <w:t>(PLANÁ NAD LUŽNICÍ)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ab/>
        <w:t>(SOBĚSLAV)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ab/>
        <w:t>(VESELÍ NAD LUŽNICÍ)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b/>
          <w:sz w:val="22"/>
          <w:szCs w:val="22"/>
        </w:rPr>
        <w:t>ČESKÉ BUDĚJOVICE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ab/>
        <w:t>(KAPLICE)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b/>
          <w:sz w:val="22"/>
          <w:szCs w:val="22"/>
        </w:rPr>
        <w:t>DOLNÍ DVOŘIŠTĚ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b/>
          <w:sz w:val="22"/>
          <w:szCs w:val="22"/>
        </w:rPr>
        <w:sym w:font="Symbol" w:char="F05B"/>
      </w:r>
      <w:r w:rsidRPr="00146344">
        <w:rPr>
          <w:rFonts w:ascii="Arial" w:hAnsi="Arial" w:cs="Arial"/>
          <w:b/>
          <w:sz w:val="22"/>
          <w:szCs w:val="22"/>
        </w:rPr>
        <w:t>LINZ</w:t>
      </w:r>
      <w:r w:rsidRPr="00146344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Default="0020074C" w:rsidP="0020074C"/>
    <w:p w:rsidR="0020074C" w:rsidRDefault="0020074C" w:rsidP="0020074C"/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Default="0020074C" w:rsidP="0020074C"/>
    <w:p w:rsidR="0020074C" w:rsidRPr="00146344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>JINDŘICH</w:t>
      </w:r>
      <w:r w:rsidRPr="00146344">
        <w:rPr>
          <w:rFonts w:ascii="Arial" w:hAnsi="Arial" w:cs="Arial"/>
          <w:caps/>
          <w:sz w:val="22"/>
          <w:szCs w:val="22"/>
        </w:rPr>
        <w:t xml:space="preserve">ův hradec </w:t>
      </w:r>
      <w:r w:rsidRPr="00146344">
        <w:rPr>
          <w:rFonts w:ascii="Arial" w:hAnsi="Arial" w:cs="Arial"/>
          <w:sz w:val="22"/>
          <w:szCs w:val="22"/>
        </w:rPr>
        <w:t>v úseku Tábor – křiž. I/23 ve směru Č. Budějovice</w:t>
      </w:r>
    </w:p>
    <w:p w:rsidR="0020074C" w:rsidRDefault="0020074C" w:rsidP="0020074C">
      <w:pPr>
        <w:numPr>
          <w:ilvl w:val="0"/>
          <w:numId w:val="1"/>
        </w:numPr>
      </w:pPr>
      <w:r w:rsidRPr="00146344">
        <w:rPr>
          <w:rFonts w:ascii="Arial" w:hAnsi="Arial" w:cs="Arial"/>
          <w:sz w:val="22"/>
          <w:szCs w:val="22"/>
        </w:rPr>
        <w:t>ČESKÝ KRUMLOV v úseku Č. Budějovice – křiž. I/39 ve směru D. Dvořiště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146344" w:rsidRDefault="0020074C" w:rsidP="0020074C">
      <w:pPr>
        <w:jc w:val="both"/>
        <w:rPr>
          <w:rFonts w:ascii="Arial" w:hAnsi="Arial" w:cs="Arial"/>
          <w:bCs/>
        </w:rPr>
      </w:pPr>
      <w:proofErr w:type="gramStart"/>
      <w:r w:rsidRPr="00146344">
        <w:rPr>
          <w:rFonts w:ascii="Arial" w:hAnsi="Arial" w:cs="Arial"/>
          <w:b/>
          <w:u w:val="single"/>
        </w:rPr>
        <w:t>SILNICE  I / 4</w:t>
      </w:r>
      <w:proofErr w:type="gramEnd"/>
      <w:r w:rsidRPr="00146344">
        <w:rPr>
          <w:rFonts w:ascii="Arial" w:hAnsi="Arial" w:cs="Arial"/>
          <w:b/>
        </w:rPr>
        <w:t xml:space="preserve">   </w:t>
      </w:r>
    </w:p>
    <w:p w:rsidR="0020074C" w:rsidRDefault="0020074C" w:rsidP="0020074C"/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b/>
          <w:sz w:val="22"/>
          <w:szCs w:val="22"/>
        </w:rPr>
        <w:t>PRAHA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b/>
          <w:sz w:val="22"/>
          <w:szCs w:val="22"/>
        </w:rPr>
        <w:t>STRAKONICE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ab/>
        <w:t>(VIMPERK)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b/>
          <w:sz w:val="22"/>
          <w:szCs w:val="22"/>
        </w:rPr>
        <w:t>STRÁŽNÝ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b/>
          <w:sz w:val="22"/>
          <w:szCs w:val="22"/>
        </w:rPr>
        <w:sym w:font="Symbol" w:char="F05B"/>
      </w:r>
      <w:r w:rsidRPr="00146344">
        <w:rPr>
          <w:rFonts w:ascii="Arial" w:hAnsi="Arial" w:cs="Arial"/>
          <w:b/>
          <w:sz w:val="22"/>
          <w:szCs w:val="22"/>
        </w:rPr>
        <w:t>PASSAU</w:t>
      </w:r>
      <w:r w:rsidRPr="00146344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Default="0020074C" w:rsidP="0020074C"/>
    <w:p w:rsidR="0020074C" w:rsidRDefault="0020074C" w:rsidP="0020074C"/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Default="0020074C" w:rsidP="0020074C"/>
    <w:p w:rsidR="0020074C" w:rsidRPr="00146344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 xml:space="preserve">PŘÍBRAM v úseku Praha – křiž. I/18 </w:t>
      </w:r>
    </w:p>
    <w:p w:rsidR="0020074C" w:rsidRPr="00146344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>PŘÍBRAM v úseku křiž. I/20 – křiž. I/66</w:t>
      </w:r>
    </w:p>
    <w:p w:rsidR="0020074C" w:rsidRPr="00146344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>PÍSEK v úseku křiž. I/18 – křiž. I/20</w:t>
      </w:r>
    </w:p>
    <w:p w:rsidR="0020074C" w:rsidRPr="00146344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>PÍSEK v úseku křiž. I/22 – křiž. II/139</w:t>
      </w:r>
    </w:p>
    <w:p w:rsidR="0020074C" w:rsidRPr="00146344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>PRACHATICE v úseku křiž. I/22 (Strakonice) – křiž. II/144 (Volyně)</w:t>
      </w: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146344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146344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146344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146344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146344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>I/20 (Nová Hospoda)</w:t>
      </w:r>
    </w:p>
    <w:p w:rsidR="0020074C" w:rsidRPr="00146344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146344">
        <w:rPr>
          <w:rFonts w:ascii="Arial" w:hAnsi="Arial" w:cs="Arial"/>
          <w:sz w:val="22"/>
          <w:szCs w:val="22"/>
        </w:rPr>
        <w:t>II/139 (poblíž Kbelnice)</w:t>
      </w:r>
    </w:p>
    <w:p w:rsidR="0020074C" w:rsidRDefault="0020074C" w:rsidP="0020074C">
      <w:pPr>
        <w:numPr>
          <w:ilvl w:val="0"/>
          <w:numId w:val="1"/>
        </w:numPr>
      </w:pPr>
      <w:r w:rsidRPr="00146344">
        <w:rPr>
          <w:rFonts w:ascii="Arial" w:hAnsi="Arial" w:cs="Arial"/>
          <w:sz w:val="22"/>
          <w:szCs w:val="22"/>
        </w:rPr>
        <w:t>I/22 (Strakonice)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C9538C" w:rsidRDefault="0020074C" w:rsidP="0020074C">
      <w:pPr>
        <w:rPr>
          <w:rFonts w:ascii="Arial" w:hAnsi="Arial" w:cs="Arial"/>
          <w:bCs/>
        </w:rPr>
      </w:pPr>
      <w:proofErr w:type="gramStart"/>
      <w:r w:rsidRPr="00C9538C">
        <w:rPr>
          <w:rFonts w:ascii="Arial" w:hAnsi="Arial" w:cs="Arial"/>
          <w:b/>
          <w:u w:val="single"/>
        </w:rPr>
        <w:t>SILNICE  I / 6</w:t>
      </w:r>
      <w:proofErr w:type="gramEnd"/>
      <w:r w:rsidRPr="00C9538C">
        <w:rPr>
          <w:rFonts w:ascii="Arial" w:hAnsi="Arial" w:cs="Arial"/>
          <w:bCs/>
        </w:rPr>
        <w:t xml:space="preserve">  </w:t>
      </w:r>
    </w:p>
    <w:p w:rsidR="0020074C" w:rsidRDefault="0020074C" w:rsidP="0020074C"/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b/>
          <w:sz w:val="22"/>
          <w:szCs w:val="22"/>
        </w:rPr>
        <w:t>PRAHA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sz w:val="22"/>
          <w:szCs w:val="22"/>
        </w:rPr>
        <w:tab/>
        <w:t>(ŘEVNIČOV)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sz w:val="22"/>
          <w:szCs w:val="22"/>
        </w:rPr>
        <w:tab/>
        <w:t>(LUBENEC)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b/>
          <w:sz w:val="22"/>
          <w:szCs w:val="22"/>
        </w:rPr>
        <w:t>KARLOVY VARY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sz w:val="22"/>
          <w:szCs w:val="22"/>
        </w:rPr>
        <w:tab/>
        <w:t>(SOKOLOV)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b/>
          <w:sz w:val="22"/>
          <w:szCs w:val="22"/>
        </w:rPr>
        <w:t>CHEB</w:t>
      </w:r>
    </w:p>
    <w:p w:rsidR="0020074C" w:rsidRPr="00C9538C" w:rsidRDefault="0020074C" w:rsidP="0020074C">
      <w:pPr>
        <w:rPr>
          <w:rFonts w:ascii="Arial" w:hAnsi="Arial" w:cs="Arial"/>
          <w:color w:val="FF0000"/>
          <w:sz w:val="22"/>
          <w:szCs w:val="22"/>
        </w:rPr>
      </w:pPr>
      <w:r w:rsidRPr="00C9538C">
        <w:rPr>
          <w:rFonts w:ascii="Arial" w:hAnsi="Arial" w:cs="Arial"/>
          <w:b/>
          <w:sz w:val="22"/>
          <w:szCs w:val="22"/>
        </w:rPr>
        <w:t xml:space="preserve">POMEZÍ NAD </w:t>
      </w:r>
      <w:proofErr w:type="gramStart"/>
      <w:r w:rsidRPr="00C9538C">
        <w:rPr>
          <w:rFonts w:ascii="Arial" w:hAnsi="Arial" w:cs="Arial"/>
          <w:b/>
          <w:sz w:val="22"/>
          <w:szCs w:val="22"/>
        </w:rPr>
        <w:t>OHŘÍ</w:t>
      </w:r>
      <w:r>
        <w:rPr>
          <w:rFonts w:ascii="Arial" w:hAnsi="Arial" w:cs="Arial"/>
          <w:b/>
          <w:sz w:val="22"/>
          <w:szCs w:val="22"/>
        </w:rPr>
        <w:t xml:space="preserve">   </w:t>
      </w:r>
      <w:r>
        <w:rPr>
          <w:rFonts w:ascii="Arial" w:hAnsi="Arial" w:cs="Arial"/>
          <w:b/>
          <w:color w:val="FF0000"/>
          <w:sz w:val="22"/>
          <w:szCs w:val="22"/>
        </w:rPr>
        <w:t>(?)</w:t>
      </w:r>
      <w:proofErr w:type="gramEnd"/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b/>
          <w:sz w:val="22"/>
          <w:szCs w:val="22"/>
        </w:rPr>
        <w:sym w:font="Symbol" w:char="F05B"/>
      </w:r>
      <w:r w:rsidRPr="00C9538C">
        <w:rPr>
          <w:rFonts w:ascii="Arial" w:hAnsi="Arial" w:cs="Arial"/>
          <w:b/>
          <w:sz w:val="22"/>
          <w:szCs w:val="22"/>
        </w:rPr>
        <w:t>BAYREUTH</w:t>
      </w:r>
      <w:r w:rsidRPr="00C9538C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C9538C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sz w:val="22"/>
          <w:szCs w:val="22"/>
        </w:rPr>
        <w:t>PLZEŇ</w:t>
      </w:r>
      <w:r w:rsidRPr="00C9538C">
        <w:rPr>
          <w:rFonts w:ascii="Arial" w:hAnsi="Arial" w:cs="Arial"/>
          <w:caps/>
          <w:sz w:val="22"/>
          <w:szCs w:val="22"/>
        </w:rPr>
        <w:t xml:space="preserve"> </w:t>
      </w:r>
      <w:r w:rsidRPr="00C9538C">
        <w:rPr>
          <w:rFonts w:ascii="Arial" w:hAnsi="Arial" w:cs="Arial"/>
          <w:sz w:val="22"/>
          <w:szCs w:val="22"/>
        </w:rPr>
        <w:t>v úseku křiž. I/13</w:t>
      </w:r>
      <w:r>
        <w:rPr>
          <w:rFonts w:ascii="Arial" w:hAnsi="Arial" w:cs="Arial"/>
          <w:sz w:val="22"/>
          <w:szCs w:val="22"/>
        </w:rPr>
        <w:t xml:space="preserve"> </w:t>
      </w:r>
      <w:r w:rsidRPr="00C9538C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C9538C">
        <w:rPr>
          <w:rFonts w:ascii="Arial" w:hAnsi="Arial" w:cs="Arial"/>
          <w:sz w:val="22"/>
          <w:szCs w:val="22"/>
        </w:rPr>
        <w:t>I/20 (Karlovy Vary)</w:t>
      </w:r>
    </w:p>
    <w:p w:rsidR="0020074C" w:rsidRDefault="0020074C" w:rsidP="0020074C">
      <w:pPr>
        <w:numPr>
          <w:ilvl w:val="0"/>
          <w:numId w:val="1"/>
        </w:numPr>
      </w:pPr>
      <w:r w:rsidRPr="00C9538C">
        <w:rPr>
          <w:rFonts w:ascii="Arial" w:hAnsi="Arial" w:cs="Arial"/>
          <w:sz w:val="22"/>
          <w:szCs w:val="22"/>
        </w:rPr>
        <w:t>KLADNO v úseku křiž. II/201 (</w:t>
      </w:r>
      <w:proofErr w:type="gramStart"/>
      <w:r w:rsidRPr="00C9538C">
        <w:rPr>
          <w:rFonts w:ascii="Arial" w:hAnsi="Arial" w:cs="Arial"/>
          <w:sz w:val="22"/>
          <w:szCs w:val="22"/>
        </w:rPr>
        <w:t>Jeneč</w:t>
      </w:r>
      <w:r>
        <w:rPr>
          <w:rFonts w:ascii="Arial" w:hAnsi="Arial" w:cs="Arial"/>
          <w:sz w:val="22"/>
          <w:szCs w:val="22"/>
        </w:rPr>
        <w:t xml:space="preserve"> </w:t>
      </w:r>
      <w:r w:rsidRPr="00C9538C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C9538C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C9538C">
        <w:rPr>
          <w:rFonts w:ascii="Arial" w:hAnsi="Arial" w:cs="Arial"/>
          <w:sz w:val="22"/>
          <w:szCs w:val="22"/>
        </w:rPr>
        <w:t>křiž</w:t>
      </w:r>
      <w:proofErr w:type="gramEnd"/>
      <w:r w:rsidRPr="00C9538C">
        <w:rPr>
          <w:rFonts w:ascii="Arial" w:hAnsi="Arial" w:cs="Arial"/>
          <w:sz w:val="22"/>
          <w:szCs w:val="22"/>
        </w:rPr>
        <w:t>. I/61</w:t>
      </w:r>
    </w:p>
    <w:p w:rsidR="0020074C" w:rsidRDefault="0020074C" w:rsidP="0020074C"/>
    <w:p w:rsidR="0020074C" w:rsidRDefault="0020074C" w:rsidP="0020074C"/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C9538C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sz w:val="22"/>
          <w:szCs w:val="22"/>
        </w:rPr>
        <w:t>II/227</w:t>
      </w:r>
    </w:p>
    <w:p w:rsidR="0020074C" w:rsidRPr="00C9538C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sz w:val="22"/>
          <w:szCs w:val="22"/>
        </w:rPr>
        <w:t>II/212 (Zlatá)</w:t>
      </w:r>
    </w:p>
    <w:p w:rsidR="0020074C" w:rsidRDefault="0020074C" w:rsidP="0020074C">
      <w:pPr>
        <w:numPr>
          <w:ilvl w:val="0"/>
          <w:numId w:val="1"/>
        </w:numPr>
      </w:pPr>
      <w:r w:rsidRPr="00C9538C">
        <w:rPr>
          <w:rFonts w:ascii="Arial" w:hAnsi="Arial" w:cs="Arial"/>
          <w:sz w:val="22"/>
          <w:szCs w:val="22"/>
        </w:rPr>
        <w:t>I/21 (MÚK Jesenice</w:t>
      </w:r>
      <w:r>
        <w:rPr>
          <w:rFonts w:ascii="Arial" w:hAnsi="Arial" w:cs="Arial"/>
          <w:sz w:val="22"/>
          <w:szCs w:val="22"/>
        </w:rPr>
        <w:t xml:space="preserve"> </w:t>
      </w:r>
      <w:r w:rsidRPr="00C9538C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C9538C">
        <w:rPr>
          <w:rFonts w:ascii="Arial" w:hAnsi="Arial" w:cs="Arial"/>
          <w:sz w:val="22"/>
          <w:szCs w:val="22"/>
        </w:rPr>
        <w:t>MÚK Cheb-východ)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C9538C" w:rsidRDefault="0020074C" w:rsidP="0020074C">
      <w:pPr>
        <w:rPr>
          <w:rFonts w:ascii="Arial" w:hAnsi="Arial" w:cs="Arial"/>
          <w:bCs/>
        </w:rPr>
      </w:pPr>
      <w:proofErr w:type="gramStart"/>
      <w:r w:rsidRPr="00C9538C">
        <w:rPr>
          <w:rFonts w:ascii="Arial" w:hAnsi="Arial" w:cs="Arial"/>
          <w:b/>
          <w:u w:val="single"/>
        </w:rPr>
        <w:t>SILNICE  I / 7</w:t>
      </w:r>
      <w:proofErr w:type="gramEnd"/>
      <w:r w:rsidRPr="00C9538C">
        <w:rPr>
          <w:rFonts w:ascii="Arial" w:hAnsi="Arial" w:cs="Arial"/>
          <w:bCs/>
        </w:rPr>
        <w:t xml:space="preserve">  </w:t>
      </w:r>
    </w:p>
    <w:p w:rsidR="0020074C" w:rsidRDefault="0020074C" w:rsidP="0020074C"/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b/>
          <w:sz w:val="22"/>
          <w:szCs w:val="22"/>
        </w:rPr>
        <w:t>PRAHA</w:t>
      </w:r>
    </w:p>
    <w:p w:rsidR="0020074C" w:rsidRPr="00C9538C" w:rsidRDefault="0020074C" w:rsidP="0020074C">
      <w:pPr>
        <w:rPr>
          <w:rFonts w:ascii="Arial" w:hAnsi="Arial" w:cs="Arial"/>
          <w:b/>
          <w:sz w:val="22"/>
          <w:szCs w:val="22"/>
        </w:rPr>
      </w:pPr>
      <w:r w:rsidRPr="00C9538C">
        <w:rPr>
          <w:rFonts w:ascii="Arial" w:hAnsi="Arial" w:cs="Arial"/>
          <w:sz w:val="22"/>
          <w:szCs w:val="22"/>
        </w:rPr>
        <w:tab/>
        <w:t>(SLANÝ)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sz w:val="22"/>
          <w:szCs w:val="22"/>
        </w:rPr>
        <w:tab/>
        <w:t xml:space="preserve">(LOUNY) </w:t>
      </w:r>
      <w:proofErr w:type="gramStart"/>
      <w:r w:rsidRPr="00C9538C">
        <w:rPr>
          <w:rFonts w:ascii="Arial" w:hAnsi="Arial" w:cs="Arial"/>
          <w:sz w:val="22"/>
          <w:szCs w:val="22"/>
        </w:rPr>
        <w:t>od křiž</w:t>
      </w:r>
      <w:proofErr w:type="gramEnd"/>
      <w:r w:rsidRPr="00C9538C">
        <w:rPr>
          <w:rFonts w:ascii="Arial" w:hAnsi="Arial" w:cs="Arial"/>
          <w:sz w:val="22"/>
          <w:szCs w:val="22"/>
        </w:rPr>
        <w:t>. I/16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b/>
          <w:sz w:val="22"/>
          <w:szCs w:val="22"/>
        </w:rPr>
        <w:t>CHOMUTOV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b/>
          <w:sz w:val="22"/>
          <w:szCs w:val="22"/>
        </w:rPr>
        <w:t>HORA SVATÉHO ŠEBESTIÁNA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b/>
          <w:sz w:val="22"/>
          <w:szCs w:val="22"/>
        </w:rPr>
        <w:lastRenderedPageBreak/>
        <w:sym w:font="Symbol" w:char="F05B"/>
      </w:r>
      <w:r w:rsidRPr="00C9538C">
        <w:rPr>
          <w:rFonts w:ascii="Arial" w:hAnsi="Arial" w:cs="Arial"/>
          <w:b/>
          <w:sz w:val="22"/>
          <w:szCs w:val="22"/>
        </w:rPr>
        <w:t>CHEMNITZ</w:t>
      </w:r>
      <w:r w:rsidRPr="00C9538C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Default="0020074C" w:rsidP="0020074C">
      <w:pPr>
        <w:numPr>
          <w:ilvl w:val="0"/>
          <w:numId w:val="1"/>
        </w:numPr>
      </w:pPr>
      <w:r w:rsidRPr="00C9538C">
        <w:rPr>
          <w:rFonts w:ascii="Arial" w:hAnsi="Arial" w:cs="Arial"/>
          <w:sz w:val="22"/>
          <w:szCs w:val="22"/>
        </w:rPr>
        <w:t>KLADNO</w:t>
      </w:r>
      <w:r w:rsidRPr="00C9538C">
        <w:rPr>
          <w:rFonts w:ascii="Arial" w:hAnsi="Arial" w:cs="Arial"/>
          <w:caps/>
          <w:sz w:val="22"/>
          <w:szCs w:val="22"/>
        </w:rPr>
        <w:t xml:space="preserve"> </w:t>
      </w:r>
      <w:r w:rsidRPr="00C9538C">
        <w:rPr>
          <w:rFonts w:ascii="Arial" w:hAnsi="Arial" w:cs="Arial"/>
          <w:sz w:val="22"/>
          <w:szCs w:val="22"/>
        </w:rPr>
        <w:t>v úseku Praha</w:t>
      </w:r>
      <w:r>
        <w:rPr>
          <w:rFonts w:ascii="Arial" w:hAnsi="Arial" w:cs="Arial"/>
          <w:sz w:val="22"/>
          <w:szCs w:val="22"/>
        </w:rPr>
        <w:t xml:space="preserve"> </w:t>
      </w:r>
      <w:r w:rsidRPr="00C9538C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C9538C">
        <w:rPr>
          <w:rFonts w:ascii="Arial" w:hAnsi="Arial" w:cs="Arial"/>
          <w:sz w:val="22"/>
          <w:szCs w:val="22"/>
        </w:rPr>
        <w:t>křiž. I/61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C9538C" w:rsidRDefault="0020074C" w:rsidP="0020074C">
      <w:pPr>
        <w:rPr>
          <w:rFonts w:ascii="Arial" w:hAnsi="Arial" w:cs="Arial"/>
          <w:bCs/>
        </w:rPr>
      </w:pPr>
      <w:proofErr w:type="gramStart"/>
      <w:r w:rsidRPr="00C9538C">
        <w:rPr>
          <w:rFonts w:ascii="Arial" w:hAnsi="Arial" w:cs="Arial"/>
          <w:b/>
          <w:u w:val="single"/>
        </w:rPr>
        <w:t>SILNICE  I / 8</w:t>
      </w:r>
      <w:proofErr w:type="gramEnd"/>
      <w:r w:rsidRPr="00C9538C">
        <w:rPr>
          <w:rFonts w:ascii="Arial" w:hAnsi="Arial" w:cs="Arial"/>
          <w:bCs/>
        </w:rPr>
        <w:t xml:space="preserve">  </w:t>
      </w:r>
    </w:p>
    <w:p w:rsidR="0020074C" w:rsidRDefault="0020074C" w:rsidP="0020074C"/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b/>
          <w:sz w:val="22"/>
          <w:szCs w:val="22"/>
        </w:rPr>
        <w:t>LOVOSICE</w:t>
      </w:r>
    </w:p>
    <w:p w:rsidR="0020074C" w:rsidRPr="00C9538C" w:rsidRDefault="0020074C" w:rsidP="0020074C">
      <w:pPr>
        <w:rPr>
          <w:rFonts w:ascii="Arial" w:hAnsi="Arial" w:cs="Arial"/>
          <w:b/>
          <w:sz w:val="22"/>
          <w:szCs w:val="22"/>
        </w:rPr>
      </w:pPr>
      <w:r w:rsidRPr="00C9538C">
        <w:rPr>
          <w:rFonts w:ascii="Arial" w:hAnsi="Arial" w:cs="Arial"/>
          <w:b/>
          <w:sz w:val="22"/>
          <w:szCs w:val="22"/>
        </w:rPr>
        <w:t>TEPLICE</w:t>
      </w:r>
    </w:p>
    <w:p w:rsidR="0020074C" w:rsidRPr="00C9538C" w:rsidRDefault="0020074C" w:rsidP="0020074C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 w:val="22"/>
          <w:szCs w:val="22"/>
        </w:rPr>
      </w:pPr>
      <w:r w:rsidRPr="00C9538C">
        <w:rPr>
          <w:rFonts w:ascii="Arial" w:hAnsi="Arial" w:cs="Arial"/>
          <w:bCs/>
          <w:sz w:val="22"/>
          <w:szCs w:val="22"/>
        </w:rPr>
        <w:tab/>
        <w:t>(DUBÍ)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b/>
          <w:sz w:val="22"/>
          <w:szCs w:val="22"/>
        </w:rPr>
        <w:t>CÍNOVEC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b/>
          <w:sz w:val="22"/>
          <w:szCs w:val="22"/>
        </w:rPr>
        <w:sym w:font="Symbol" w:char="F05B"/>
      </w:r>
      <w:r w:rsidRPr="00C9538C">
        <w:rPr>
          <w:rFonts w:ascii="Arial" w:hAnsi="Arial" w:cs="Arial"/>
          <w:b/>
          <w:sz w:val="22"/>
          <w:szCs w:val="22"/>
        </w:rPr>
        <w:t>DRESDEN</w:t>
      </w:r>
      <w:r w:rsidRPr="00C9538C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C9538C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  <w:u w:val="single"/>
        </w:rPr>
      </w:pPr>
      <w:r w:rsidRPr="00C9538C">
        <w:rPr>
          <w:rFonts w:ascii="Arial" w:hAnsi="Arial" w:cs="Arial"/>
          <w:sz w:val="22"/>
          <w:szCs w:val="22"/>
        </w:rPr>
        <w:t>PRAHA v úseku Teplice</w:t>
      </w:r>
      <w:r>
        <w:rPr>
          <w:rFonts w:ascii="Arial" w:hAnsi="Arial" w:cs="Arial"/>
          <w:sz w:val="22"/>
          <w:szCs w:val="22"/>
        </w:rPr>
        <w:t xml:space="preserve"> </w:t>
      </w:r>
      <w:r w:rsidRPr="00C9538C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C9538C">
        <w:rPr>
          <w:rFonts w:ascii="Arial" w:hAnsi="Arial" w:cs="Arial"/>
          <w:sz w:val="22"/>
          <w:szCs w:val="22"/>
        </w:rPr>
        <w:t>Lovosice</w:t>
      </w:r>
    </w:p>
    <w:p w:rsidR="0020074C" w:rsidRPr="00C9538C" w:rsidRDefault="0020074C" w:rsidP="0020074C">
      <w:pPr>
        <w:rPr>
          <w:rFonts w:ascii="Arial" w:hAnsi="Arial" w:cs="Arial"/>
          <w:sz w:val="22"/>
          <w:szCs w:val="22"/>
          <w:u w:val="single"/>
        </w:rPr>
      </w:pPr>
    </w:p>
    <w:p w:rsidR="0020074C" w:rsidRPr="00C9538C" w:rsidRDefault="0020074C" w:rsidP="0020074C">
      <w:pPr>
        <w:rPr>
          <w:rFonts w:ascii="Arial" w:hAnsi="Arial" w:cs="Arial"/>
          <w:sz w:val="22"/>
          <w:szCs w:val="22"/>
          <w:u w:val="single"/>
        </w:rPr>
      </w:pPr>
    </w:p>
    <w:p w:rsidR="0020074C" w:rsidRPr="00C9538C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C9538C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C9538C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C9538C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9538C">
        <w:rPr>
          <w:rFonts w:ascii="Arial" w:hAnsi="Arial" w:cs="Arial"/>
          <w:sz w:val="22"/>
          <w:szCs w:val="22"/>
        </w:rPr>
        <w:t>I/13 (Teplice)</w:t>
      </w:r>
    </w:p>
    <w:p w:rsidR="0020074C" w:rsidRDefault="0020074C" w:rsidP="0020074C">
      <w:r>
        <w:t>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2D7ACA" w:rsidRDefault="0020074C" w:rsidP="0020074C">
      <w:pPr>
        <w:rPr>
          <w:rFonts w:ascii="Arial" w:hAnsi="Arial" w:cs="Arial"/>
        </w:rPr>
      </w:pPr>
      <w:proofErr w:type="gramStart"/>
      <w:r w:rsidRPr="002D7ACA">
        <w:rPr>
          <w:rFonts w:ascii="Arial" w:hAnsi="Arial" w:cs="Arial"/>
          <w:b/>
          <w:u w:val="single"/>
        </w:rPr>
        <w:t>SILNICE  I / 9</w:t>
      </w:r>
      <w:proofErr w:type="gramEnd"/>
    </w:p>
    <w:p w:rsidR="0020074C" w:rsidRDefault="0020074C" w:rsidP="0020074C"/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PRAHA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(MĚLNÍK)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(LIBĚCHOV)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(DUBÁ)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(JESTŘEBÍ)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(ZAHRÁDKY)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ČESKÁ LÍPA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(NOVÝ BOR)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RUMBURK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sym w:font="Symbol" w:char="F05B"/>
      </w:r>
      <w:r w:rsidRPr="002D7ACA">
        <w:rPr>
          <w:rFonts w:ascii="Arial" w:hAnsi="Arial" w:cs="Arial"/>
          <w:b/>
          <w:sz w:val="22"/>
          <w:szCs w:val="22"/>
        </w:rPr>
        <w:t>NEUGERSDORF</w:t>
      </w:r>
      <w:r w:rsidRPr="002D7ACA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Default="0020074C" w:rsidP="0020074C">
      <w:pPr>
        <w:numPr>
          <w:ilvl w:val="0"/>
          <w:numId w:val="1"/>
        </w:numPr>
      </w:pPr>
      <w:r w:rsidRPr="002D7ACA">
        <w:rPr>
          <w:rFonts w:ascii="Arial" w:hAnsi="Arial" w:cs="Arial"/>
          <w:sz w:val="22"/>
          <w:szCs w:val="22"/>
        </w:rPr>
        <w:t>MLADÁ BOLESLAV v úseku Česká Lípa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křiž. I/38</w:t>
      </w:r>
    </w:p>
    <w:p w:rsidR="0020074C" w:rsidRDefault="0020074C" w:rsidP="0020074C"/>
    <w:p w:rsidR="0020074C" w:rsidRDefault="0020074C" w:rsidP="0020074C"/>
    <w:p w:rsidR="0020074C" w:rsidRPr="002D7ACA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2D7ACA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2D7ACA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I/13 (Svor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Nový Bor)</w:t>
      </w:r>
    </w:p>
    <w:p w:rsidR="0020074C" w:rsidRDefault="0020074C" w:rsidP="0020074C">
      <w:pPr>
        <w:numPr>
          <w:ilvl w:val="0"/>
          <w:numId w:val="1"/>
        </w:numPr>
      </w:pPr>
      <w:r w:rsidRPr="002D7ACA">
        <w:rPr>
          <w:rFonts w:ascii="Arial" w:hAnsi="Arial" w:cs="Arial"/>
          <w:sz w:val="22"/>
          <w:szCs w:val="22"/>
        </w:rPr>
        <w:t>I/16 (Mělník)</w:t>
      </w:r>
    </w:p>
    <w:p w:rsidR="0020074C" w:rsidRDefault="0020074C" w:rsidP="0020074C">
      <w:r>
        <w:t>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2D7ACA" w:rsidRDefault="0020074C" w:rsidP="0020074C">
      <w:pPr>
        <w:rPr>
          <w:rFonts w:ascii="Arial" w:hAnsi="Arial" w:cs="Arial"/>
          <w:bCs/>
        </w:rPr>
      </w:pPr>
      <w:proofErr w:type="gramStart"/>
      <w:r w:rsidRPr="002D7ACA">
        <w:rPr>
          <w:rFonts w:ascii="Arial" w:hAnsi="Arial" w:cs="Arial"/>
          <w:b/>
          <w:u w:val="single"/>
        </w:rPr>
        <w:t>SILNICE  I / 10</w:t>
      </w:r>
      <w:proofErr w:type="gramEnd"/>
      <w:r w:rsidRPr="002D7ACA">
        <w:rPr>
          <w:rFonts w:ascii="Arial" w:hAnsi="Arial" w:cs="Arial"/>
          <w:bCs/>
        </w:rPr>
        <w:t xml:space="preserve">  </w:t>
      </w:r>
    </w:p>
    <w:p w:rsidR="0020074C" w:rsidRDefault="0020074C" w:rsidP="0020074C"/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TURNOV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(ŽELEZNÝ BROD)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(TANVALD)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HARRACHOV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sym w:font="Symbol" w:char="F05B"/>
      </w:r>
      <w:r w:rsidRPr="002D7ACA">
        <w:rPr>
          <w:rFonts w:ascii="Arial" w:hAnsi="Arial" w:cs="Arial"/>
          <w:b/>
          <w:sz w:val="22"/>
          <w:szCs w:val="22"/>
        </w:rPr>
        <w:t>SZCZECIN</w:t>
      </w:r>
      <w:r w:rsidRPr="002D7ACA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I/14 (Tanvald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Na Mýtě)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I/35 (Turnov)</w:t>
      </w:r>
    </w:p>
    <w:p w:rsidR="0020074C" w:rsidRDefault="0020074C" w:rsidP="0020074C">
      <w:r>
        <w:t xml:space="preserve">___________________________________________________________________________ </w:t>
      </w:r>
    </w:p>
    <w:p w:rsidR="0020074C" w:rsidRDefault="0020074C" w:rsidP="0020074C"/>
    <w:p w:rsidR="0020074C" w:rsidRDefault="0020074C" w:rsidP="0020074C"/>
    <w:p w:rsidR="0020074C" w:rsidRPr="002D7ACA" w:rsidRDefault="0020074C" w:rsidP="0020074C">
      <w:pPr>
        <w:rPr>
          <w:rFonts w:ascii="Arial" w:hAnsi="Arial" w:cs="Arial"/>
          <w:bCs/>
        </w:rPr>
      </w:pPr>
      <w:proofErr w:type="gramStart"/>
      <w:r w:rsidRPr="002D7ACA">
        <w:rPr>
          <w:rFonts w:ascii="Arial" w:hAnsi="Arial" w:cs="Arial"/>
          <w:b/>
          <w:u w:val="single"/>
        </w:rPr>
        <w:t>SILNICE  I / 11</w:t>
      </w:r>
      <w:proofErr w:type="gramEnd"/>
      <w:r w:rsidRPr="002D7ACA">
        <w:rPr>
          <w:rFonts w:ascii="Arial" w:hAnsi="Arial" w:cs="Arial"/>
          <w:bCs/>
        </w:rPr>
        <w:t xml:space="preserve">  </w:t>
      </w:r>
    </w:p>
    <w:p w:rsidR="0020074C" w:rsidRDefault="0020074C" w:rsidP="0020074C"/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PRAHA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commentRangeStart w:id="0"/>
      <w:r w:rsidRPr="002D7ACA">
        <w:rPr>
          <w:rFonts w:ascii="Arial" w:hAnsi="Arial" w:cs="Arial"/>
          <w:b/>
          <w:sz w:val="22"/>
          <w:szCs w:val="22"/>
        </w:rPr>
        <w:t>HRADEC KRÁLOVÉ</w:t>
      </w:r>
      <w:commentRangeEnd w:id="0"/>
      <w:r w:rsidR="009B7F62">
        <w:rPr>
          <w:rStyle w:val="Odkaznakoment"/>
        </w:rPr>
        <w:commentReference w:id="0"/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(TŘEBECHOVICE POD OREBEM)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(TÝNIŠTĚ NAD ORLICÍ)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(ČASTOLOVICE)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(KOSTELEC NAD ORLICÍ)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(VAMBERK)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(ŽAMBERK)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(JABLONNÉ NAD ORLICÍ)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(ČERVENÁ VODA)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(BUKOVICE)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(BLUDOV)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(ŠUMPERK)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(RÝMAŘOV)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(BRUNTÁL)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(OPAVA)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OSTRAVA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(HAVÍŘOV)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ČESKÝ TĚŠÍN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(TŘINEC)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MOSTY U JABLUNKOVA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sym w:font="Symbol" w:char="F05B"/>
      </w:r>
      <w:r w:rsidRPr="002D7ACA">
        <w:rPr>
          <w:rFonts w:ascii="Arial" w:hAnsi="Arial" w:cs="Arial"/>
          <w:b/>
          <w:sz w:val="22"/>
          <w:szCs w:val="22"/>
        </w:rPr>
        <w:t>ŽILINA</w:t>
      </w:r>
      <w:r w:rsidRPr="002D7ACA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Default="0020074C" w:rsidP="0020074C">
      <w:pPr>
        <w:rPr>
          <w:i/>
          <w:u w:val="single"/>
        </w:rPr>
      </w:pPr>
      <w:r w:rsidRPr="002D7ACA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Default="0020074C" w:rsidP="0020074C">
      <w:pPr>
        <w:rPr>
          <w:i/>
          <w:u w:val="single"/>
        </w:rPr>
      </w:pP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RYCHNOV NAD KNĚŽNOU v úseku křiž. I/31 (východ)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II/318 (Častolovice)</w:t>
      </w:r>
    </w:p>
    <w:p w:rsidR="0020074C" w:rsidRDefault="0020074C" w:rsidP="0020074C"/>
    <w:p w:rsidR="0020074C" w:rsidRDefault="0020074C" w:rsidP="0020074C"/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II/324 (poblíž Hr. Králové)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I/35 (Hr. Králové)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lastRenderedPageBreak/>
        <w:t>I/31 (Hr. Králové – okruh)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II/318 (</w:t>
      </w:r>
      <w:proofErr w:type="gramStart"/>
      <w:r w:rsidRPr="002D7ACA">
        <w:rPr>
          <w:rFonts w:ascii="Arial" w:hAnsi="Arial" w:cs="Arial"/>
          <w:sz w:val="22"/>
          <w:szCs w:val="22"/>
        </w:rPr>
        <w:t>Čestlice</w:t>
      </w:r>
      <w:proofErr w:type="gramEnd"/>
      <w:r w:rsidRPr="002D7ACA">
        <w:rPr>
          <w:rFonts w:ascii="Arial" w:hAnsi="Arial" w:cs="Arial"/>
          <w:sz w:val="22"/>
          <w:szCs w:val="22"/>
        </w:rPr>
        <w:t>–</w:t>
      </w:r>
      <w:proofErr w:type="gramStart"/>
      <w:r w:rsidRPr="002D7ACA">
        <w:rPr>
          <w:rFonts w:ascii="Arial" w:hAnsi="Arial" w:cs="Arial"/>
          <w:sz w:val="22"/>
          <w:szCs w:val="22"/>
        </w:rPr>
        <w:t>Častolovice</w:t>
      </w:r>
      <w:proofErr w:type="gramEnd"/>
      <w:r w:rsidRPr="002D7ACA">
        <w:rPr>
          <w:rFonts w:ascii="Arial" w:hAnsi="Arial" w:cs="Arial"/>
          <w:sz w:val="22"/>
          <w:szCs w:val="22"/>
        </w:rPr>
        <w:t>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II/310 (Žamberk)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II/312 (Žamberk)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 xml:space="preserve">I/43 (Č. </w:t>
      </w:r>
      <w:proofErr w:type="gramStart"/>
      <w:r w:rsidRPr="002D7ACA">
        <w:rPr>
          <w:rFonts w:ascii="Arial" w:hAnsi="Arial" w:cs="Arial"/>
          <w:sz w:val="22"/>
          <w:szCs w:val="22"/>
        </w:rPr>
        <w:t>Voda</w:t>
      </w:r>
      <w:proofErr w:type="gramEnd"/>
      <w:r w:rsidRPr="002D7ACA">
        <w:rPr>
          <w:rFonts w:ascii="Arial" w:hAnsi="Arial" w:cs="Arial"/>
          <w:sz w:val="22"/>
          <w:szCs w:val="22"/>
        </w:rPr>
        <w:t>–</w:t>
      </w:r>
      <w:proofErr w:type="gramStart"/>
      <w:r w:rsidRPr="002D7ACA">
        <w:rPr>
          <w:rFonts w:ascii="Arial" w:hAnsi="Arial" w:cs="Arial"/>
          <w:sz w:val="22"/>
          <w:szCs w:val="22"/>
        </w:rPr>
        <w:t>Bukovice</w:t>
      </w:r>
      <w:proofErr w:type="gramEnd"/>
      <w:r w:rsidRPr="002D7ACA">
        <w:rPr>
          <w:rFonts w:ascii="Arial" w:hAnsi="Arial" w:cs="Arial"/>
          <w:sz w:val="22"/>
          <w:szCs w:val="22"/>
        </w:rPr>
        <w:t>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II/369 (Olšany)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I/44 (</w:t>
      </w:r>
      <w:proofErr w:type="gramStart"/>
      <w:r w:rsidRPr="002D7ACA">
        <w:rPr>
          <w:rFonts w:ascii="Arial" w:hAnsi="Arial" w:cs="Arial"/>
          <w:sz w:val="22"/>
          <w:szCs w:val="22"/>
        </w:rPr>
        <w:t>Bludov</w:t>
      </w:r>
      <w:proofErr w:type="gramEnd"/>
      <w:r w:rsidRPr="002D7ACA">
        <w:rPr>
          <w:rFonts w:ascii="Arial" w:hAnsi="Arial" w:cs="Arial"/>
          <w:sz w:val="22"/>
          <w:szCs w:val="22"/>
        </w:rPr>
        <w:t>–</w:t>
      </w:r>
      <w:proofErr w:type="gramStart"/>
      <w:r w:rsidRPr="002D7ACA">
        <w:rPr>
          <w:rFonts w:ascii="Arial" w:hAnsi="Arial" w:cs="Arial"/>
          <w:sz w:val="22"/>
          <w:szCs w:val="22"/>
        </w:rPr>
        <w:t>Rapotín</w:t>
      </w:r>
      <w:proofErr w:type="gramEnd"/>
      <w:r w:rsidRPr="002D7ACA">
        <w:rPr>
          <w:rFonts w:ascii="Arial" w:hAnsi="Arial" w:cs="Arial"/>
          <w:sz w:val="22"/>
          <w:szCs w:val="22"/>
        </w:rPr>
        <w:t>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II/452 (Bruntál)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I/45 (Bruntál)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II/459 (Horní Benešov)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II/460 (V. Heraltice)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I/57 (Opava)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I/46 (Opava)</w:t>
      </w:r>
    </w:p>
    <w:p w:rsidR="0020074C" w:rsidRDefault="0020074C" w:rsidP="0020074C">
      <w:pPr>
        <w:numPr>
          <w:ilvl w:val="0"/>
          <w:numId w:val="1"/>
        </w:numPr>
      </w:pPr>
      <w:r w:rsidRPr="002D7ACA">
        <w:rPr>
          <w:rFonts w:ascii="Arial" w:hAnsi="Arial" w:cs="Arial"/>
          <w:sz w:val="22"/>
          <w:szCs w:val="22"/>
        </w:rPr>
        <w:t>II/474 (Těrlicko)</w:t>
      </w:r>
    </w:p>
    <w:p w:rsidR="0020074C" w:rsidRDefault="0020074C" w:rsidP="0020074C">
      <w:r>
        <w:t>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2D7ACA" w:rsidRDefault="0020074C" w:rsidP="0020074C">
      <w:pPr>
        <w:rPr>
          <w:rFonts w:ascii="Arial" w:hAnsi="Arial" w:cs="Arial"/>
        </w:rPr>
      </w:pPr>
      <w:proofErr w:type="gramStart"/>
      <w:r w:rsidRPr="002D7ACA">
        <w:rPr>
          <w:rFonts w:ascii="Arial" w:hAnsi="Arial" w:cs="Arial"/>
          <w:b/>
          <w:u w:val="single"/>
        </w:rPr>
        <w:t>SILNICE  I / 12</w:t>
      </w:r>
      <w:proofErr w:type="gramEnd"/>
    </w:p>
    <w:p w:rsidR="0020074C" w:rsidRDefault="0020074C" w:rsidP="0020074C"/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PRAHA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KOLÍN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2D7ACA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2D7ACA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Default="0020074C" w:rsidP="0020074C">
      <w:pPr>
        <w:numPr>
          <w:ilvl w:val="0"/>
          <w:numId w:val="1"/>
        </w:numPr>
      </w:pPr>
      <w:r w:rsidRPr="002D7ACA">
        <w:rPr>
          <w:rFonts w:ascii="Arial" w:hAnsi="Arial" w:cs="Arial"/>
          <w:sz w:val="22"/>
          <w:szCs w:val="22"/>
        </w:rPr>
        <w:t>II/101 (Úvaly)</w:t>
      </w:r>
    </w:p>
    <w:p w:rsidR="0020074C" w:rsidRDefault="0020074C" w:rsidP="0020074C">
      <w:r>
        <w:t>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2D7ACA" w:rsidRDefault="0020074C" w:rsidP="0020074C">
      <w:pPr>
        <w:rPr>
          <w:rFonts w:ascii="Arial" w:hAnsi="Arial" w:cs="Arial"/>
        </w:rPr>
      </w:pPr>
      <w:proofErr w:type="gramStart"/>
      <w:r w:rsidRPr="002D7ACA">
        <w:rPr>
          <w:rFonts w:ascii="Arial" w:hAnsi="Arial" w:cs="Arial"/>
          <w:b/>
          <w:u w:val="single"/>
        </w:rPr>
        <w:t>SILNICE  I / 13</w:t>
      </w:r>
      <w:proofErr w:type="gramEnd"/>
    </w:p>
    <w:p w:rsidR="0020074C" w:rsidRDefault="0020074C" w:rsidP="0020074C"/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KARLOVY VARY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(OSTROV)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(KLÁŠTEREC NAD OHŘÍ)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CHOMUTOV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MOST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(BÍLINA)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TEPLICE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DĚČÍN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 xml:space="preserve">(NOVÝ </w:t>
      </w:r>
      <w:proofErr w:type="gramStart"/>
      <w:r w:rsidRPr="002D7ACA">
        <w:rPr>
          <w:rFonts w:ascii="Arial" w:hAnsi="Arial" w:cs="Arial"/>
          <w:sz w:val="22"/>
          <w:szCs w:val="22"/>
        </w:rPr>
        <w:t>BOR)       (ve</w:t>
      </w:r>
      <w:proofErr w:type="gramEnd"/>
      <w:r w:rsidRPr="002D7ACA">
        <w:rPr>
          <w:rFonts w:ascii="Arial" w:hAnsi="Arial" w:cs="Arial"/>
          <w:sz w:val="22"/>
          <w:szCs w:val="22"/>
        </w:rPr>
        <w:t xml:space="preserve"> směru od Liberce až od Chrastavy)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</w:t>
      </w:r>
      <w:proofErr w:type="gramStart"/>
      <w:r w:rsidRPr="002D7ACA">
        <w:rPr>
          <w:rFonts w:ascii="Arial" w:hAnsi="Arial" w:cs="Arial"/>
          <w:sz w:val="22"/>
          <w:szCs w:val="22"/>
        </w:rPr>
        <w:t>CHRASTAVA)    (jen</w:t>
      </w:r>
      <w:proofErr w:type="gramEnd"/>
      <w:r w:rsidRPr="002D7ACA">
        <w:rPr>
          <w:rFonts w:ascii="Arial" w:hAnsi="Arial" w:cs="Arial"/>
          <w:sz w:val="22"/>
          <w:szCs w:val="22"/>
        </w:rPr>
        <w:t xml:space="preserve"> od Děčína)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LIBEREC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FRÝDLANT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HABARTICE</w:t>
      </w:r>
    </w:p>
    <w:p w:rsidR="0020074C" w:rsidRDefault="0020074C" w:rsidP="0020074C">
      <w:r w:rsidRPr="002D7ACA">
        <w:rPr>
          <w:rFonts w:ascii="Arial" w:hAnsi="Arial" w:cs="Arial"/>
          <w:b/>
          <w:sz w:val="22"/>
          <w:szCs w:val="22"/>
        </w:rPr>
        <w:sym w:font="Symbol" w:char="F05B"/>
      </w:r>
      <w:r w:rsidRPr="002D7ACA">
        <w:rPr>
          <w:rFonts w:ascii="Arial" w:hAnsi="Arial" w:cs="Arial"/>
          <w:b/>
          <w:sz w:val="22"/>
          <w:szCs w:val="22"/>
        </w:rPr>
        <w:t>ZGORZELEC</w:t>
      </w:r>
      <w:r w:rsidRPr="002D7ACA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Default="0020074C" w:rsidP="0020074C"/>
    <w:p w:rsidR="0020074C" w:rsidRDefault="0020074C" w:rsidP="0020074C"/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 xml:space="preserve">BOŽÍ DAR v úseku křiž. I/6 (K. </w:t>
      </w:r>
      <w:proofErr w:type="gramStart"/>
      <w:r w:rsidRPr="002D7ACA">
        <w:rPr>
          <w:rFonts w:ascii="Arial" w:hAnsi="Arial" w:cs="Arial"/>
          <w:sz w:val="22"/>
          <w:szCs w:val="22"/>
        </w:rPr>
        <w:t>Vary)–křiž</w:t>
      </w:r>
      <w:proofErr w:type="gramEnd"/>
      <w:r w:rsidRPr="002D7ACA">
        <w:rPr>
          <w:rFonts w:ascii="Arial" w:hAnsi="Arial" w:cs="Arial"/>
          <w:sz w:val="22"/>
          <w:szCs w:val="22"/>
        </w:rPr>
        <w:t>. I/25 (Ostrov)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 xml:space="preserve">Liberec v úseku </w:t>
      </w:r>
      <w:proofErr w:type="gramStart"/>
      <w:r w:rsidRPr="002D7ACA">
        <w:rPr>
          <w:rFonts w:ascii="Arial" w:hAnsi="Arial" w:cs="Arial"/>
          <w:sz w:val="22"/>
          <w:szCs w:val="22"/>
        </w:rPr>
        <w:t>Habartice</w:t>
      </w:r>
      <w:proofErr w:type="gramEnd"/>
      <w:r w:rsidRPr="002D7ACA">
        <w:rPr>
          <w:rFonts w:ascii="Arial" w:hAnsi="Arial" w:cs="Arial"/>
          <w:sz w:val="22"/>
          <w:szCs w:val="22"/>
        </w:rPr>
        <w:t>–</w:t>
      </w:r>
      <w:proofErr w:type="gramStart"/>
      <w:r w:rsidRPr="002D7ACA">
        <w:rPr>
          <w:rFonts w:ascii="Arial" w:hAnsi="Arial" w:cs="Arial"/>
          <w:sz w:val="22"/>
          <w:szCs w:val="22"/>
        </w:rPr>
        <w:t>Frýdlant</w:t>
      </w:r>
      <w:proofErr w:type="gramEnd"/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2D7ACA">
        <w:rPr>
          <w:rFonts w:ascii="Arial" w:hAnsi="Arial" w:cs="Arial"/>
          <w:i/>
          <w:sz w:val="22"/>
          <w:szCs w:val="22"/>
          <w:u w:val="single"/>
        </w:rPr>
        <w:lastRenderedPageBreak/>
        <w:t>Společný průběh silnic: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II/255 (Komořany)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I/27 (Most)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I/8 (Teplice)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 xml:space="preserve">II/528 (poblíž </w:t>
      </w:r>
      <w:proofErr w:type="gramStart"/>
      <w:r w:rsidRPr="002D7ACA">
        <w:rPr>
          <w:rFonts w:ascii="Arial" w:hAnsi="Arial" w:cs="Arial"/>
          <w:sz w:val="22"/>
          <w:szCs w:val="22"/>
        </w:rPr>
        <w:t>Žďárek</w:t>
      </w:r>
      <w:proofErr w:type="gramEnd"/>
      <w:r w:rsidRPr="002D7ACA">
        <w:rPr>
          <w:rFonts w:ascii="Arial" w:hAnsi="Arial" w:cs="Arial"/>
          <w:sz w:val="22"/>
          <w:szCs w:val="22"/>
        </w:rPr>
        <w:t>–</w:t>
      </w:r>
      <w:proofErr w:type="gramStart"/>
      <w:r w:rsidRPr="002D7ACA">
        <w:rPr>
          <w:rFonts w:ascii="Arial" w:hAnsi="Arial" w:cs="Arial"/>
          <w:sz w:val="22"/>
          <w:szCs w:val="22"/>
        </w:rPr>
        <w:t>Libouchec</w:t>
      </w:r>
      <w:proofErr w:type="gramEnd"/>
      <w:r w:rsidRPr="002D7ACA">
        <w:rPr>
          <w:rFonts w:ascii="Arial" w:hAnsi="Arial" w:cs="Arial"/>
          <w:sz w:val="22"/>
          <w:szCs w:val="22"/>
        </w:rPr>
        <w:t>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I/62 (Děčín)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II/263 (Č. Kamenice)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 xml:space="preserve">I/9 (N. </w:t>
      </w:r>
      <w:proofErr w:type="gramStart"/>
      <w:r w:rsidRPr="002D7ACA">
        <w:rPr>
          <w:rFonts w:ascii="Arial" w:hAnsi="Arial" w:cs="Arial"/>
          <w:sz w:val="22"/>
          <w:szCs w:val="22"/>
        </w:rPr>
        <w:t>Bor</w:t>
      </w:r>
      <w:proofErr w:type="gramEnd"/>
      <w:r w:rsidRPr="002D7ACA">
        <w:rPr>
          <w:rFonts w:ascii="Arial" w:hAnsi="Arial" w:cs="Arial"/>
          <w:sz w:val="22"/>
          <w:szCs w:val="22"/>
        </w:rPr>
        <w:t>–</w:t>
      </w:r>
      <w:proofErr w:type="gramStart"/>
      <w:r w:rsidRPr="002D7ACA">
        <w:rPr>
          <w:rFonts w:ascii="Arial" w:hAnsi="Arial" w:cs="Arial"/>
          <w:sz w:val="22"/>
          <w:szCs w:val="22"/>
        </w:rPr>
        <w:t>Svor</w:t>
      </w:r>
      <w:proofErr w:type="gramEnd"/>
      <w:r w:rsidRPr="002D7ACA">
        <w:rPr>
          <w:rFonts w:ascii="Arial" w:hAnsi="Arial" w:cs="Arial"/>
          <w:sz w:val="22"/>
          <w:szCs w:val="22"/>
        </w:rPr>
        <w:t>)</w:t>
      </w:r>
    </w:p>
    <w:p w:rsidR="0020074C" w:rsidRDefault="0020074C" w:rsidP="0020074C">
      <w:pPr>
        <w:numPr>
          <w:ilvl w:val="0"/>
          <w:numId w:val="1"/>
        </w:numPr>
      </w:pPr>
      <w:r w:rsidRPr="002D7ACA">
        <w:rPr>
          <w:rFonts w:ascii="Arial" w:hAnsi="Arial" w:cs="Arial"/>
          <w:sz w:val="22"/>
          <w:szCs w:val="22"/>
        </w:rPr>
        <w:t xml:space="preserve">I/35 (Bílý Kostel n. </w:t>
      </w:r>
      <w:proofErr w:type="gramStart"/>
      <w:r w:rsidRPr="002D7ACA">
        <w:rPr>
          <w:rFonts w:ascii="Arial" w:hAnsi="Arial" w:cs="Arial"/>
          <w:sz w:val="22"/>
          <w:szCs w:val="22"/>
        </w:rPr>
        <w:t>N.–Liberec</w:t>
      </w:r>
      <w:proofErr w:type="gramEnd"/>
      <w:r w:rsidRPr="002D7ACA">
        <w:rPr>
          <w:rFonts w:ascii="Arial" w:hAnsi="Arial" w:cs="Arial"/>
          <w:sz w:val="22"/>
          <w:szCs w:val="22"/>
        </w:rPr>
        <w:t>)</w:t>
      </w:r>
    </w:p>
    <w:p w:rsidR="0020074C" w:rsidRDefault="0020074C" w:rsidP="0020074C">
      <w:r>
        <w:t>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2D7ACA" w:rsidRDefault="0020074C" w:rsidP="0020074C">
      <w:pPr>
        <w:rPr>
          <w:rFonts w:ascii="Arial" w:hAnsi="Arial" w:cs="Arial"/>
        </w:rPr>
      </w:pPr>
      <w:proofErr w:type="gramStart"/>
      <w:r w:rsidRPr="002D7ACA">
        <w:rPr>
          <w:rFonts w:ascii="Arial" w:hAnsi="Arial" w:cs="Arial"/>
          <w:b/>
          <w:u w:val="single"/>
        </w:rPr>
        <w:t>SILNICE  I / 14</w:t>
      </w:r>
      <w:proofErr w:type="gramEnd"/>
    </w:p>
    <w:p w:rsidR="0020074C" w:rsidRDefault="0020074C" w:rsidP="0020074C"/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LIBEREC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 xml:space="preserve">(JABLONEC NAD </w:t>
      </w:r>
      <w:proofErr w:type="gramStart"/>
      <w:r w:rsidRPr="002D7ACA">
        <w:rPr>
          <w:rFonts w:ascii="Arial" w:hAnsi="Arial" w:cs="Arial"/>
          <w:sz w:val="22"/>
          <w:szCs w:val="22"/>
        </w:rPr>
        <w:t>NISOU) –  ve</w:t>
      </w:r>
      <w:proofErr w:type="gramEnd"/>
      <w:r w:rsidRPr="002D7ACA">
        <w:rPr>
          <w:rFonts w:ascii="Arial" w:hAnsi="Arial" w:cs="Arial"/>
          <w:sz w:val="22"/>
          <w:szCs w:val="22"/>
        </w:rPr>
        <w:t xml:space="preserve"> směru Trutnov je dálkový cíl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(TANVALD)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(JILEMNICE)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(VRCHLABÍ)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TRUTNOV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(ÚPICE)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(ČERVENÝ KOSTELEC)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NÁCHOD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(NOVÉ MĚSTO NAD METUJÍ)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(DOBRUŠKA)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(SOLNICE)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RYCHNOV NAD KNĚŽNOU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(VAMBERK)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ÚSTÍ NAD ORLICÍ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(ČESKÁ TŘEBOVÁ)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proofErr w:type="gramStart"/>
      <w:r w:rsidRPr="002D7ACA">
        <w:rPr>
          <w:rFonts w:ascii="Arial" w:hAnsi="Arial" w:cs="Arial"/>
          <w:b/>
          <w:sz w:val="22"/>
          <w:szCs w:val="22"/>
        </w:rPr>
        <w:t xml:space="preserve">SVITAVY  </w:t>
      </w:r>
      <w:r w:rsidRPr="002D7ACA">
        <w:rPr>
          <w:rFonts w:ascii="Arial" w:hAnsi="Arial" w:cs="Arial"/>
          <w:sz w:val="22"/>
          <w:szCs w:val="22"/>
        </w:rPr>
        <w:t>(jen</w:t>
      </w:r>
      <w:proofErr w:type="gramEnd"/>
      <w:r w:rsidRPr="002D7ACA">
        <w:rPr>
          <w:rFonts w:ascii="Arial" w:hAnsi="Arial" w:cs="Arial"/>
          <w:sz w:val="22"/>
          <w:szCs w:val="22"/>
        </w:rPr>
        <w:t xml:space="preserve"> od Č. Třebové)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HRADEC KRÁLOVÉ v úseku křiž. II/360 (Ústí n. O.)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křiž. I/11 (Vamberk)</w:t>
      </w:r>
    </w:p>
    <w:p w:rsidR="0020074C" w:rsidRDefault="0020074C" w:rsidP="0020074C">
      <w:pPr>
        <w:numPr>
          <w:ilvl w:val="0"/>
          <w:numId w:val="1"/>
        </w:numPr>
      </w:pPr>
      <w:r w:rsidRPr="002D7ACA">
        <w:rPr>
          <w:rFonts w:ascii="Arial" w:hAnsi="Arial" w:cs="Arial"/>
          <w:sz w:val="22"/>
          <w:szCs w:val="22"/>
        </w:rPr>
        <w:t>HARRACHOV v úseku Vrchlabí křiž. II/295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křiž. I/10</w:t>
      </w:r>
    </w:p>
    <w:p w:rsidR="0020074C" w:rsidRDefault="0020074C" w:rsidP="0020074C"/>
    <w:p w:rsidR="0020074C" w:rsidRDefault="0020074C" w:rsidP="0020074C">
      <w:pPr>
        <w:rPr>
          <w:i/>
        </w:rPr>
      </w:pP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I/10 (</w:t>
      </w:r>
      <w:proofErr w:type="gramStart"/>
      <w:r w:rsidRPr="002D7ACA">
        <w:rPr>
          <w:rFonts w:ascii="Arial" w:hAnsi="Arial" w:cs="Arial"/>
          <w:sz w:val="22"/>
          <w:szCs w:val="22"/>
        </w:rPr>
        <w:t>Tanvald</w:t>
      </w:r>
      <w:proofErr w:type="gramEnd"/>
      <w:r w:rsidRPr="002D7ACA">
        <w:rPr>
          <w:rFonts w:ascii="Arial" w:hAnsi="Arial" w:cs="Arial"/>
          <w:sz w:val="22"/>
          <w:szCs w:val="22"/>
        </w:rPr>
        <w:t>–</w:t>
      </w:r>
      <w:proofErr w:type="gramStart"/>
      <w:r w:rsidRPr="002D7ACA">
        <w:rPr>
          <w:rFonts w:ascii="Arial" w:hAnsi="Arial" w:cs="Arial"/>
          <w:sz w:val="22"/>
          <w:szCs w:val="22"/>
        </w:rPr>
        <w:t>Na</w:t>
      </w:r>
      <w:proofErr w:type="gramEnd"/>
      <w:r w:rsidRPr="002D7ACA">
        <w:rPr>
          <w:rFonts w:ascii="Arial" w:hAnsi="Arial" w:cs="Arial"/>
          <w:sz w:val="22"/>
          <w:szCs w:val="22"/>
        </w:rPr>
        <w:t xml:space="preserve"> Mýtě)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I/16 (Trutnov)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II/300 (</w:t>
      </w:r>
      <w:proofErr w:type="gramStart"/>
      <w:r w:rsidRPr="002D7ACA">
        <w:rPr>
          <w:rFonts w:ascii="Arial" w:hAnsi="Arial" w:cs="Arial"/>
          <w:sz w:val="22"/>
          <w:szCs w:val="22"/>
        </w:rPr>
        <w:t>Trutnov</w:t>
      </w:r>
      <w:proofErr w:type="gramEnd"/>
      <w:r w:rsidRPr="002D7ACA">
        <w:rPr>
          <w:rFonts w:ascii="Arial" w:hAnsi="Arial" w:cs="Arial"/>
          <w:sz w:val="22"/>
          <w:szCs w:val="22"/>
        </w:rPr>
        <w:t>–</w:t>
      </w:r>
      <w:proofErr w:type="gramStart"/>
      <w:r w:rsidRPr="002D7ACA">
        <w:rPr>
          <w:rFonts w:ascii="Arial" w:hAnsi="Arial" w:cs="Arial"/>
          <w:sz w:val="22"/>
          <w:szCs w:val="22"/>
        </w:rPr>
        <w:t>Ml.</w:t>
      </w:r>
      <w:proofErr w:type="gramEnd"/>
      <w:r w:rsidRPr="002D7ACA">
        <w:rPr>
          <w:rFonts w:ascii="Arial" w:hAnsi="Arial" w:cs="Arial"/>
          <w:sz w:val="22"/>
          <w:szCs w:val="22"/>
        </w:rPr>
        <w:t xml:space="preserve"> Buky)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I/33 (Náchod)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II/285 (Nové Město n. M.)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II/298 (Dobruška)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II/309 (Dobruška)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II/321 (Solnice)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 xml:space="preserve">II/318 (Rychnov n. </w:t>
      </w:r>
      <w:proofErr w:type="spellStart"/>
      <w:r w:rsidRPr="002D7ACA">
        <w:rPr>
          <w:rFonts w:ascii="Arial" w:hAnsi="Arial" w:cs="Arial"/>
          <w:sz w:val="22"/>
          <w:szCs w:val="22"/>
        </w:rPr>
        <w:t>Kn</w:t>
      </w:r>
      <w:proofErr w:type="spellEnd"/>
      <w:r w:rsidRPr="002D7ACA">
        <w:rPr>
          <w:rFonts w:ascii="Arial" w:hAnsi="Arial" w:cs="Arial"/>
          <w:sz w:val="22"/>
          <w:szCs w:val="22"/>
        </w:rPr>
        <w:t>.)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I/11 (Vamberk)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II/312 (České Libchavy)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lastRenderedPageBreak/>
        <w:t>II/315 (Ústí n. O.)</w:t>
      </w:r>
    </w:p>
    <w:p w:rsidR="0020074C" w:rsidRDefault="0020074C" w:rsidP="0020074C">
      <w:pPr>
        <w:numPr>
          <w:ilvl w:val="0"/>
          <w:numId w:val="1"/>
        </w:numPr>
      </w:pPr>
      <w:r w:rsidRPr="002D7ACA">
        <w:rPr>
          <w:rFonts w:ascii="Arial" w:hAnsi="Arial" w:cs="Arial"/>
          <w:sz w:val="22"/>
          <w:szCs w:val="22"/>
        </w:rPr>
        <w:t>II/360 (Ústí n. O.)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2D7ACA" w:rsidRDefault="0020074C" w:rsidP="0020074C">
      <w:pPr>
        <w:rPr>
          <w:rFonts w:ascii="Arial" w:hAnsi="Arial" w:cs="Arial"/>
        </w:rPr>
      </w:pPr>
      <w:proofErr w:type="gramStart"/>
      <w:r w:rsidRPr="002D7ACA">
        <w:rPr>
          <w:rFonts w:ascii="Arial" w:hAnsi="Arial" w:cs="Arial"/>
          <w:b/>
          <w:u w:val="single"/>
        </w:rPr>
        <w:t>SILNICE  I / 15</w:t>
      </w:r>
      <w:proofErr w:type="gramEnd"/>
    </w:p>
    <w:p w:rsidR="0020074C" w:rsidRDefault="0020074C" w:rsidP="0020074C"/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MOST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(LOVOSICE)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(TEREZÍN)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>LITOMĚŘICE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(ÚŠTĚK)</w:t>
      </w:r>
    </w:p>
    <w:p w:rsidR="0020074C" w:rsidRPr="002D7ACA" w:rsidRDefault="0020074C" w:rsidP="0020074C">
      <w:pPr>
        <w:rPr>
          <w:rFonts w:ascii="Arial" w:hAnsi="Arial" w:cs="Arial"/>
          <w:b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ab/>
        <w:t>(ZAHRÁDKY)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b/>
          <w:sz w:val="22"/>
          <w:szCs w:val="22"/>
        </w:rPr>
        <w:t xml:space="preserve">ČESKÁ </w:t>
      </w:r>
      <w:proofErr w:type="gramStart"/>
      <w:r w:rsidRPr="002D7ACA">
        <w:rPr>
          <w:rFonts w:ascii="Arial" w:hAnsi="Arial" w:cs="Arial"/>
          <w:b/>
          <w:sz w:val="22"/>
          <w:szCs w:val="22"/>
        </w:rPr>
        <w:t xml:space="preserve">LÍPA  </w:t>
      </w:r>
      <w:r w:rsidRPr="002D7ACA">
        <w:rPr>
          <w:rFonts w:ascii="Arial" w:hAnsi="Arial" w:cs="Arial"/>
          <w:sz w:val="22"/>
          <w:szCs w:val="22"/>
        </w:rPr>
        <w:t>(jen</w:t>
      </w:r>
      <w:proofErr w:type="gramEnd"/>
      <w:r w:rsidRPr="002D7ACA">
        <w:rPr>
          <w:rFonts w:ascii="Arial" w:hAnsi="Arial" w:cs="Arial"/>
          <w:sz w:val="22"/>
          <w:szCs w:val="22"/>
        </w:rPr>
        <w:t xml:space="preserve"> od Litoměřic)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  <w:u w:val="single"/>
        </w:rPr>
      </w:pPr>
    </w:p>
    <w:p w:rsidR="0020074C" w:rsidRPr="002D7ACA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 xml:space="preserve"> 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LOUNY v úseku křiž. I/13 × I/27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křiž. I/28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 xml:space="preserve">TEPLICE v úseku </w:t>
      </w:r>
      <w:r w:rsidRPr="005D32F3">
        <w:rPr>
          <w:rFonts w:ascii="Arial" w:hAnsi="Arial" w:cs="Arial"/>
          <w:strike/>
          <w:sz w:val="22"/>
          <w:szCs w:val="22"/>
        </w:rPr>
        <w:t>křiž. I/15 – křiž. II/257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křiž. II/237 – křiž. I/8  (?)</w:t>
      </w:r>
      <w:r>
        <w:rPr>
          <w:rFonts w:ascii="Arial" w:hAnsi="Arial" w:cs="Arial"/>
          <w:sz w:val="22"/>
          <w:szCs w:val="22"/>
        </w:rPr>
        <w:t xml:space="preserve">  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2D7ACA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2D7AC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I/27 (Most)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I/30 (MUK D 8 Lovosice)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II/608 (MUK D 8 Lovosice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2D7ACA">
        <w:rPr>
          <w:rFonts w:ascii="Arial" w:hAnsi="Arial" w:cs="Arial"/>
          <w:sz w:val="22"/>
          <w:szCs w:val="22"/>
        </w:rPr>
        <w:t>Terezín)</w:t>
      </w:r>
    </w:p>
    <w:p w:rsidR="0020074C" w:rsidRPr="002D7AC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2D7ACA">
        <w:rPr>
          <w:rFonts w:ascii="Arial" w:hAnsi="Arial" w:cs="Arial"/>
          <w:sz w:val="22"/>
          <w:szCs w:val="22"/>
        </w:rPr>
        <w:t>II/260 (Úštěk)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5D32F3" w:rsidRDefault="0020074C" w:rsidP="0020074C">
      <w:pPr>
        <w:rPr>
          <w:rFonts w:ascii="Arial" w:hAnsi="Arial" w:cs="Arial"/>
        </w:rPr>
      </w:pPr>
      <w:proofErr w:type="gramStart"/>
      <w:r w:rsidRPr="005D32F3">
        <w:rPr>
          <w:rFonts w:ascii="Arial" w:hAnsi="Arial" w:cs="Arial"/>
          <w:b/>
          <w:u w:val="single"/>
        </w:rPr>
        <w:t>SILNICE  I / 16</w:t>
      </w:r>
      <w:proofErr w:type="gramEnd"/>
    </w:p>
    <w:p w:rsidR="0020074C" w:rsidRDefault="0020074C" w:rsidP="0020074C"/>
    <w:p w:rsidR="0020074C" w:rsidRPr="005D32F3" w:rsidRDefault="0020074C" w:rsidP="0020074C">
      <w:p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b/>
          <w:sz w:val="22"/>
          <w:szCs w:val="22"/>
        </w:rPr>
        <w:t>ŘEVNIČOV</w:t>
      </w:r>
    </w:p>
    <w:p w:rsidR="0020074C" w:rsidRPr="005D32F3" w:rsidRDefault="0020074C" w:rsidP="0020074C">
      <w:pPr>
        <w:rPr>
          <w:rFonts w:ascii="Arial" w:hAnsi="Arial" w:cs="Arial"/>
          <w:b/>
          <w:sz w:val="22"/>
          <w:szCs w:val="22"/>
        </w:rPr>
      </w:pPr>
      <w:r w:rsidRPr="005D32F3">
        <w:rPr>
          <w:rFonts w:ascii="Arial" w:hAnsi="Arial" w:cs="Arial"/>
          <w:b/>
          <w:sz w:val="22"/>
          <w:szCs w:val="22"/>
        </w:rPr>
        <w:t>SLANÝ</w:t>
      </w:r>
    </w:p>
    <w:p w:rsidR="0020074C" w:rsidRPr="005D32F3" w:rsidRDefault="0020074C" w:rsidP="0020074C">
      <w:p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ab/>
        <w:t>(VELVARY)</w:t>
      </w:r>
    </w:p>
    <w:p w:rsidR="0020074C" w:rsidRPr="005D32F3" w:rsidRDefault="0020074C" w:rsidP="0020074C">
      <w:p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b/>
          <w:sz w:val="22"/>
          <w:szCs w:val="22"/>
        </w:rPr>
        <w:t>MĚLNÍK</w:t>
      </w:r>
    </w:p>
    <w:p w:rsidR="0020074C" w:rsidRPr="005D32F3" w:rsidRDefault="0020074C" w:rsidP="0020074C">
      <w:p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b/>
          <w:sz w:val="22"/>
          <w:szCs w:val="22"/>
        </w:rPr>
        <w:t>MLADÁ BOLESLAV</w:t>
      </w:r>
    </w:p>
    <w:p w:rsidR="0020074C" w:rsidRPr="005D32F3" w:rsidRDefault="0020074C" w:rsidP="0020074C">
      <w:pPr>
        <w:rPr>
          <w:rFonts w:ascii="Arial" w:hAnsi="Arial" w:cs="Arial"/>
          <w:b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ab/>
        <w:t>(SOBOTKA)</w:t>
      </w:r>
    </w:p>
    <w:p w:rsidR="0020074C" w:rsidRPr="005D32F3" w:rsidRDefault="0020074C" w:rsidP="0020074C">
      <w:p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b/>
          <w:sz w:val="22"/>
          <w:szCs w:val="22"/>
        </w:rPr>
        <w:t>JIČÍN</w:t>
      </w:r>
    </w:p>
    <w:p w:rsidR="0020074C" w:rsidRPr="005D32F3" w:rsidRDefault="0020074C" w:rsidP="0020074C">
      <w:pPr>
        <w:rPr>
          <w:rFonts w:ascii="Arial" w:hAnsi="Arial" w:cs="Arial"/>
          <w:b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ab/>
        <w:t>(NOVÁ PAKA)</w:t>
      </w:r>
    </w:p>
    <w:p w:rsidR="0020074C" w:rsidRPr="005D32F3" w:rsidRDefault="0020074C" w:rsidP="0020074C">
      <w:pPr>
        <w:rPr>
          <w:rFonts w:ascii="Arial" w:hAnsi="Arial" w:cs="Arial"/>
          <w:b/>
          <w:sz w:val="22"/>
          <w:szCs w:val="22"/>
        </w:rPr>
      </w:pPr>
      <w:r w:rsidRPr="005D32F3">
        <w:rPr>
          <w:rFonts w:ascii="Arial" w:hAnsi="Arial" w:cs="Arial"/>
          <w:b/>
          <w:sz w:val="22"/>
          <w:szCs w:val="22"/>
        </w:rPr>
        <w:t>TRUTNOV</w:t>
      </w:r>
    </w:p>
    <w:p w:rsidR="0020074C" w:rsidRPr="005D32F3" w:rsidRDefault="0020074C" w:rsidP="0020074C">
      <w:p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b/>
          <w:sz w:val="22"/>
          <w:szCs w:val="22"/>
        </w:rPr>
        <w:t>KRÁLOVEC</w:t>
      </w:r>
    </w:p>
    <w:p w:rsidR="0020074C" w:rsidRPr="005D32F3" w:rsidRDefault="0020074C" w:rsidP="0020074C">
      <w:p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b/>
          <w:sz w:val="22"/>
          <w:szCs w:val="22"/>
        </w:rPr>
        <w:sym w:font="Symbol" w:char="F05B"/>
      </w:r>
      <w:r w:rsidRPr="005D32F3">
        <w:rPr>
          <w:rFonts w:ascii="Arial" w:hAnsi="Arial" w:cs="Arial"/>
          <w:b/>
          <w:sz w:val="22"/>
          <w:szCs w:val="22"/>
        </w:rPr>
        <w:t>WALBRZYCH</w:t>
      </w:r>
      <w:r w:rsidRPr="005D32F3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Default="0020074C" w:rsidP="0020074C"/>
    <w:p w:rsidR="0020074C" w:rsidRDefault="0020074C" w:rsidP="0020074C"/>
    <w:p w:rsidR="0020074C" w:rsidRPr="005D32F3" w:rsidRDefault="0020074C" w:rsidP="0020074C">
      <w:p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5D32F3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5D32F3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>VRCHLABÍ v úseku křiž. I/32 (Jičín)</w:t>
      </w:r>
      <w:r>
        <w:rPr>
          <w:rFonts w:ascii="Arial" w:hAnsi="Arial" w:cs="Arial"/>
          <w:sz w:val="22"/>
          <w:szCs w:val="22"/>
        </w:rPr>
        <w:t xml:space="preserve"> </w:t>
      </w:r>
      <w:r w:rsidRPr="005D32F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5D32F3">
        <w:rPr>
          <w:rFonts w:ascii="Arial" w:hAnsi="Arial" w:cs="Arial"/>
          <w:sz w:val="22"/>
          <w:szCs w:val="22"/>
        </w:rPr>
        <w:t>křiž. II/293 (Horka)</w:t>
      </w:r>
    </w:p>
    <w:p w:rsidR="0020074C" w:rsidRPr="005D32F3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>PRAHA v úseku křiž. I/14 (Trutnov)</w:t>
      </w:r>
      <w:r>
        <w:rPr>
          <w:rFonts w:ascii="Arial" w:hAnsi="Arial" w:cs="Arial"/>
          <w:sz w:val="22"/>
          <w:szCs w:val="22"/>
        </w:rPr>
        <w:t xml:space="preserve"> </w:t>
      </w:r>
      <w:r w:rsidRPr="005D32F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5D32F3">
        <w:rPr>
          <w:rFonts w:ascii="Arial" w:hAnsi="Arial" w:cs="Arial"/>
          <w:sz w:val="22"/>
          <w:szCs w:val="22"/>
        </w:rPr>
        <w:t>I/32 (Jičín)</w:t>
      </w:r>
    </w:p>
    <w:p w:rsidR="0020074C" w:rsidRPr="005D32F3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>PRAHA v úseku křiž. I/35 (Holín)</w:t>
      </w:r>
      <w:r>
        <w:rPr>
          <w:rFonts w:ascii="Arial" w:hAnsi="Arial" w:cs="Arial"/>
          <w:sz w:val="22"/>
          <w:szCs w:val="22"/>
        </w:rPr>
        <w:t xml:space="preserve"> </w:t>
      </w:r>
      <w:r w:rsidRPr="005D32F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5D32F3">
        <w:rPr>
          <w:rFonts w:ascii="Arial" w:hAnsi="Arial" w:cs="Arial"/>
          <w:sz w:val="22"/>
          <w:szCs w:val="22"/>
        </w:rPr>
        <w:t>křiž. I/10 (Ml. Boleslav)</w:t>
      </w:r>
    </w:p>
    <w:p w:rsidR="0020074C" w:rsidRPr="005D32F3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5D32F3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5D32F3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5D32F3">
        <w:rPr>
          <w:rFonts w:ascii="Arial" w:hAnsi="Arial" w:cs="Arial"/>
          <w:i/>
          <w:sz w:val="22"/>
          <w:szCs w:val="22"/>
          <w:u w:val="single"/>
        </w:rPr>
        <w:lastRenderedPageBreak/>
        <w:t>Společný průběh silnic:</w:t>
      </w:r>
    </w:p>
    <w:p w:rsidR="0020074C" w:rsidRPr="005D32F3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5D32F3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>II/237 (Mšec)</w:t>
      </w:r>
    </w:p>
    <w:p w:rsidR="0020074C" w:rsidRPr="005D32F3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>II/118 (Slaný)</w:t>
      </w:r>
    </w:p>
    <w:p w:rsidR="0020074C" w:rsidRPr="005D32F3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>I/9 (Mělník)</w:t>
      </w:r>
    </w:p>
    <w:p w:rsidR="0020074C" w:rsidRPr="005D32F3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>II/272 (Bezno)</w:t>
      </w:r>
    </w:p>
    <w:p w:rsidR="0020074C" w:rsidRPr="005D32F3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 xml:space="preserve">R 10 (MUK </w:t>
      </w:r>
      <w:proofErr w:type="spellStart"/>
      <w:r w:rsidRPr="005D32F3">
        <w:rPr>
          <w:rFonts w:ascii="Arial" w:hAnsi="Arial" w:cs="Arial"/>
          <w:sz w:val="22"/>
          <w:szCs w:val="22"/>
        </w:rPr>
        <w:t>Bezděčín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5D32F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5D32F3">
        <w:rPr>
          <w:rFonts w:ascii="Arial" w:hAnsi="Arial" w:cs="Arial"/>
          <w:sz w:val="22"/>
          <w:szCs w:val="22"/>
        </w:rPr>
        <w:t>MUK Mladá Boleslav)</w:t>
      </w:r>
    </w:p>
    <w:p w:rsidR="0020074C" w:rsidRPr="005D32F3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 xml:space="preserve">I/38 (MUK </w:t>
      </w:r>
      <w:proofErr w:type="spellStart"/>
      <w:r w:rsidRPr="005D32F3">
        <w:rPr>
          <w:rFonts w:ascii="Arial" w:hAnsi="Arial" w:cs="Arial"/>
          <w:sz w:val="22"/>
          <w:szCs w:val="22"/>
        </w:rPr>
        <w:t>Bezděčín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5D32F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5D32F3">
        <w:rPr>
          <w:rFonts w:ascii="Arial" w:hAnsi="Arial" w:cs="Arial"/>
          <w:sz w:val="22"/>
          <w:szCs w:val="22"/>
        </w:rPr>
        <w:t>MUK Mladá Boleslav)</w:t>
      </w:r>
    </w:p>
    <w:p w:rsidR="0020074C" w:rsidRPr="005D32F3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>I/35 (Jičín</w:t>
      </w:r>
      <w:r>
        <w:rPr>
          <w:rFonts w:ascii="Arial" w:hAnsi="Arial" w:cs="Arial"/>
          <w:sz w:val="22"/>
          <w:szCs w:val="22"/>
        </w:rPr>
        <w:t xml:space="preserve"> </w:t>
      </w:r>
      <w:r w:rsidRPr="005D32F3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5D32F3">
        <w:rPr>
          <w:rFonts w:ascii="Arial" w:hAnsi="Arial" w:cs="Arial"/>
          <w:sz w:val="22"/>
          <w:szCs w:val="22"/>
        </w:rPr>
        <w:t>Úlibice)</w:t>
      </w:r>
    </w:p>
    <w:p w:rsidR="0020074C" w:rsidRPr="005D32F3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5D32F3">
        <w:rPr>
          <w:rFonts w:ascii="Arial" w:hAnsi="Arial" w:cs="Arial"/>
          <w:sz w:val="22"/>
          <w:szCs w:val="22"/>
        </w:rPr>
        <w:t>II/325</w:t>
      </w:r>
    </w:p>
    <w:p w:rsidR="0020074C" w:rsidRDefault="0020074C" w:rsidP="0020074C">
      <w:pPr>
        <w:numPr>
          <w:ilvl w:val="0"/>
          <w:numId w:val="1"/>
        </w:numPr>
      </w:pPr>
      <w:r w:rsidRPr="005D32F3">
        <w:rPr>
          <w:rFonts w:ascii="Arial" w:hAnsi="Arial" w:cs="Arial"/>
          <w:sz w:val="22"/>
          <w:szCs w:val="22"/>
        </w:rPr>
        <w:t>I/14 (Trutnov)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4C6D1D" w:rsidRDefault="0020074C" w:rsidP="0020074C">
      <w:pPr>
        <w:rPr>
          <w:rFonts w:ascii="Arial" w:hAnsi="Arial" w:cs="Arial"/>
        </w:rPr>
      </w:pPr>
      <w:proofErr w:type="gramStart"/>
      <w:r w:rsidRPr="004C6D1D">
        <w:rPr>
          <w:rFonts w:ascii="Arial" w:hAnsi="Arial" w:cs="Arial"/>
          <w:b/>
          <w:u w:val="single"/>
        </w:rPr>
        <w:t>SILNICE  I / 17</w:t>
      </w:r>
      <w:proofErr w:type="gramEnd"/>
    </w:p>
    <w:p w:rsidR="0020074C" w:rsidRDefault="0020074C" w:rsidP="0020074C"/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b/>
          <w:sz w:val="22"/>
          <w:szCs w:val="22"/>
        </w:rPr>
        <w:t>ČÁSLAV</w:t>
      </w:r>
    </w:p>
    <w:p w:rsidR="0020074C" w:rsidRPr="004C6D1D" w:rsidRDefault="0020074C" w:rsidP="0020074C">
      <w:pPr>
        <w:rPr>
          <w:rFonts w:ascii="Arial" w:hAnsi="Arial" w:cs="Arial"/>
          <w:b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ab/>
        <w:t>(HEŘMAN</w:t>
      </w:r>
      <w:r w:rsidRPr="004C6D1D">
        <w:rPr>
          <w:rFonts w:ascii="Arial" w:hAnsi="Arial" w:cs="Arial"/>
          <w:caps/>
          <w:sz w:val="22"/>
          <w:szCs w:val="22"/>
        </w:rPr>
        <w:t>ů</w:t>
      </w:r>
      <w:r w:rsidRPr="004C6D1D">
        <w:rPr>
          <w:rFonts w:ascii="Arial" w:hAnsi="Arial" w:cs="Arial"/>
          <w:sz w:val="22"/>
          <w:szCs w:val="22"/>
        </w:rPr>
        <w:t>V MĚSTEC)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b/>
          <w:sz w:val="22"/>
          <w:szCs w:val="22"/>
        </w:rPr>
        <w:t>CHRUDIM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ab/>
        <w:t>(</w:t>
      </w:r>
      <w:r w:rsidRPr="004C6D1D">
        <w:rPr>
          <w:rFonts w:ascii="Arial" w:hAnsi="Arial" w:cs="Arial"/>
          <w:caps/>
          <w:sz w:val="22"/>
          <w:szCs w:val="22"/>
        </w:rPr>
        <w:t>hrochův týnec</w:t>
      </w:r>
      <w:r w:rsidRPr="004C6D1D">
        <w:rPr>
          <w:rFonts w:ascii="Arial" w:hAnsi="Arial" w:cs="Arial"/>
          <w:sz w:val="22"/>
          <w:szCs w:val="22"/>
        </w:rPr>
        <w:t>)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b/>
          <w:sz w:val="22"/>
          <w:szCs w:val="22"/>
        </w:rPr>
        <w:t>VYSOKÉ MÝTO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II/338 (Čáslav)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I/37 (Chrudim)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II/340 (Chrudim)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II/355 (Hrochův Týnec)</w:t>
      </w:r>
    </w:p>
    <w:p w:rsidR="0020074C" w:rsidRDefault="0020074C" w:rsidP="0020074C">
      <w:pPr>
        <w:numPr>
          <w:ilvl w:val="0"/>
          <w:numId w:val="1"/>
        </w:numPr>
      </w:pPr>
      <w:r w:rsidRPr="004C6D1D">
        <w:rPr>
          <w:rFonts w:ascii="Arial" w:hAnsi="Arial" w:cs="Arial"/>
          <w:sz w:val="22"/>
          <w:szCs w:val="22"/>
        </w:rPr>
        <w:t>II/305 (Stradouň)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4C6D1D" w:rsidRDefault="0020074C" w:rsidP="0020074C">
      <w:pPr>
        <w:rPr>
          <w:rFonts w:ascii="Arial" w:hAnsi="Arial" w:cs="Arial"/>
        </w:rPr>
      </w:pPr>
      <w:proofErr w:type="gramStart"/>
      <w:r w:rsidRPr="004C6D1D">
        <w:rPr>
          <w:rFonts w:ascii="Arial" w:hAnsi="Arial" w:cs="Arial"/>
          <w:b/>
          <w:u w:val="single"/>
        </w:rPr>
        <w:t>SILNICE  I / 18</w:t>
      </w:r>
      <w:proofErr w:type="gramEnd"/>
    </w:p>
    <w:p w:rsidR="0020074C" w:rsidRDefault="0020074C" w:rsidP="0020074C"/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b/>
          <w:sz w:val="22"/>
          <w:szCs w:val="22"/>
        </w:rPr>
        <w:t>ROŽMITÁL POD TŘEMŠÍNEM</w:t>
      </w:r>
    </w:p>
    <w:p w:rsidR="0020074C" w:rsidRPr="004C6D1D" w:rsidRDefault="0020074C" w:rsidP="0020074C">
      <w:pPr>
        <w:rPr>
          <w:rFonts w:ascii="Arial" w:hAnsi="Arial" w:cs="Arial"/>
          <w:b/>
          <w:sz w:val="22"/>
          <w:szCs w:val="22"/>
        </w:rPr>
      </w:pPr>
      <w:r w:rsidRPr="004C6D1D">
        <w:rPr>
          <w:rFonts w:ascii="Arial" w:hAnsi="Arial" w:cs="Arial"/>
          <w:b/>
          <w:sz w:val="22"/>
          <w:szCs w:val="22"/>
        </w:rPr>
        <w:t>PŘÍBRAM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ab/>
        <w:t>(SEDLČANY)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b/>
          <w:sz w:val="22"/>
          <w:szCs w:val="22"/>
        </w:rPr>
        <w:t>VOTICE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 xml:space="preserve">PRAHA v úseku </w:t>
      </w:r>
      <w:proofErr w:type="spellStart"/>
      <w:r w:rsidRPr="004C6D1D">
        <w:rPr>
          <w:rFonts w:ascii="Arial" w:hAnsi="Arial" w:cs="Arial"/>
          <w:sz w:val="22"/>
          <w:szCs w:val="22"/>
        </w:rPr>
        <w:t>Rožmitál</w:t>
      </w:r>
      <w:proofErr w:type="spellEnd"/>
      <w:r w:rsidRPr="004C6D1D">
        <w:rPr>
          <w:rFonts w:ascii="Arial" w:hAnsi="Arial" w:cs="Arial"/>
          <w:sz w:val="22"/>
          <w:szCs w:val="22"/>
        </w:rPr>
        <w:t xml:space="preserve"> p. Tř.</w:t>
      </w:r>
      <w:r>
        <w:rPr>
          <w:rFonts w:ascii="Arial" w:hAnsi="Arial" w:cs="Arial"/>
          <w:sz w:val="22"/>
          <w:szCs w:val="22"/>
        </w:rPr>
        <w:t xml:space="preserve"> </w:t>
      </w:r>
      <w:r w:rsidRPr="004C6D1D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4C6D1D">
        <w:rPr>
          <w:rFonts w:ascii="Arial" w:hAnsi="Arial" w:cs="Arial"/>
          <w:sz w:val="22"/>
          <w:szCs w:val="22"/>
        </w:rPr>
        <w:t>křiž. I/4 (Skalka)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C6D1D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4C6D1D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4C6D1D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II/118 (Příbram)</w:t>
      </w:r>
    </w:p>
    <w:p w:rsidR="0020074C" w:rsidRDefault="0020074C" w:rsidP="0020074C">
      <w:pPr>
        <w:numPr>
          <w:ilvl w:val="0"/>
          <w:numId w:val="1"/>
        </w:numPr>
      </w:pPr>
      <w:r w:rsidRPr="004C6D1D">
        <w:rPr>
          <w:rFonts w:ascii="Arial" w:hAnsi="Arial" w:cs="Arial"/>
          <w:sz w:val="22"/>
          <w:szCs w:val="22"/>
        </w:rPr>
        <w:t>II/102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>
      <w:pPr>
        <w:rPr>
          <w:b/>
          <w:u w:val="single"/>
        </w:rPr>
      </w:pPr>
    </w:p>
    <w:p w:rsidR="0020074C" w:rsidRPr="004C6D1D" w:rsidRDefault="0020074C" w:rsidP="0020074C">
      <w:pPr>
        <w:rPr>
          <w:rFonts w:ascii="Arial" w:hAnsi="Arial" w:cs="Arial"/>
        </w:rPr>
      </w:pPr>
      <w:proofErr w:type="gramStart"/>
      <w:r w:rsidRPr="004C6D1D">
        <w:rPr>
          <w:rFonts w:ascii="Arial" w:hAnsi="Arial" w:cs="Arial"/>
          <w:b/>
          <w:u w:val="single"/>
        </w:rPr>
        <w:t>SILNICE  I / 19</w:t>
      </w:r>
      <w:proofErr w:type="gramEnd"/>
    </w:p>
    <w:p w:rsidR="0020074C" w:rsidRDefault="0020074C" w:rsidP="0020074C"/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b/>
          <w:sz w:val="22"/>
          <w:szCs w:val="22"/>
        </w:rPr>
        <w:t>PLZEŇ</w:t>
      </w:r>
    </w:p>
    <w:p w:rsidR="0020074C" w:rsidRPr="004C6D1D" w:rsidRDefault="0020074C" w:rsidP="0020074C">
      <w:pPr>
        <w:rPr>
          <w:rFonts w:ascii="Arial" w:hAnsi="Arial" w:cs="Arial"/>
          <w:b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ab/>
        <w:t>(SPÁLENÉ POŘÍČÍ)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b/>
          <w:sz w:val="22"/>
          <w:szCs w:val="22"/>
        </w:rPr>
        <w:t>ROŽMITÁL POD TŘEMŠÍNEM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ab/>
        <w:t>(BŘEZNICE)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ab/>
        <w:t>(MILEVSKO)</w:t>
      </w:r>
    </w:p>
    <w:p w:rsidR="0020074C" w:rsidRPr="004C6D1D" w:rsidRDefault="0020074C" w:rsidP="0020074C">
      <w:pPr>
        <w:rPr>
          <w:rFonts w:ascii="Arial" w:hAnsi="Arial" w:cs="Arial"/>
          <w:b/>
          <w:sz w:val="22"/>
          <w:szCs w:val="22"/>
        </w:rPr>
      </w:pPr>
      <w:r w:rsidRPr="004C6D1D">
        <w:rPr>
          <w:rFonts w:ascii="Arial" w:hAnsi="Arial" w:cs="Arial"/>
          <w:b/>
          <w:sz w:val="22"/>
          <w:szCs w:val="22"/>
        </w:rPr>
        <w:t>TÁBOR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ab/>
        <w:t>(CHÝNOV)</w:t>
      </w:r>
    </w:p>
    <w:p w:rsidR="0020074C" w:rsidRPr="004C6D1D" w:rsidRDefault="0020074C" w:rsidP="0020074C">
      <w:pPr>
        <w:rPr>
          <w:rFonts w:ascii="Arial" w:hAnsi="Arial" w:cs="Arial"/>
          <w:b/>
          <w:sz w:val="22"/>
          <w:szCs w:val="22"/>
        </w:rPr>
      </w:pPr>
      <w:r w:rsidRPr="004C6D1D">
        <w:rPr>
          <w:rFonts w:ascii="Arial" w:hAnsi="Arial" w:cs="Arial"/>
          <w:b/>
          <w:sz w:val="22"/>
          <w:szCs w:val="22"/>
        </w:rPr>
        <w:t>PELHŘIMOV</w:t>
      </w:r>
    </w:p>
    <w:p w:rsidR="0020074C" w:rsidRPr="004C6D1D" w:rsidRDefault="0020074C" w:rsidP="0020074C">
      <w:pPr>
        <w:rPr>
          <w:rFonts w:ascii="Arial" w:hAnsi="Arial" w:cs="Arial"/>
          <w:b/>
          <w:sz w:val="22"/>
          <w:szCs w:val="22"/>
        </w:rPr>
      </w:pPr>
      <w:r w:rsidRPr="004C6D1D">
        <w:rPr>
          <w:rFonts w:ascii="Arial" w:hAnsi="Arial" w:cs="Arial"/>
          <w:b/>
          <w:sz w:val="22"/>
          <w:szCs w:val="22"/>
        </w:rPr>
        <w:t>HAVLÍČKŮV BROD</w:t>
      </w:r>
    </w:p>
    <w:p w:rsidR="0020074C" w:rsidRPr="004C6D1D" w:rsidRDefault="0020074C" w:rsidP="0020074C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 w:val="22"/>
          <w:szCs w:val="22"/>
        </w:rPr>
      </w:pPr>
      <w:r w:rsidRPr="004C6D1D">
        <w:rPr>
          <w:rFonts w:ascii="Arial" w:hAnsi="Arial" w:cs="Arial"/>
          <w:bCs/>
          <w:sz w:val="22"/>
          <w:szCs w:val="22"/>
        </w:rPr>
        <w:tab/>
        <w:t>(PŘIBYSLAV)</w:t>
      </w:r>
    </w:p>
    <w:p w:rsidR="0020074C" w:rsidRPr="004C6D1D" w:rsidRDefault="0020074C" w:rsidP="0020074C">
      <w:pPr>
        <w:pStyle w:val="Zpat"/>
        <w:tabs>
          <w:tab w:val="clear" w:pos="4536"/>
          <w:tab w:val="clear" w:pos="9072"/>
        </w:tabs>
        <w:rPr>
          <w:rFonts w:ascii="Arial" w:hAnsi="Arial" w:cs="Arial"/>
          <w:b/>
          <w:sz w:val="22"/>
          <w:szCs w:val="22"/>
        </w:rPr>
      </w:pPr>
      <w:r w:rsidRPr="004C6D1D">
        <w:rPr>
          <w:rFonts w:ascii="Arial" w:hAnsi="Arial" w:cs="Arial"/>
          <w:b/>
          <w:sz w:val="22"/>
          <w:szCs w:val="22"/>
        </w:rPr>
        <w:t>ŽĎÁR NAD SÁZAVOU</w:t>
      </w:r>
    </w:p>
    <w:p w:rsidR="0020074C" w:rsidRPr="004C6D1D" w:rsidRDefault="0020074C" w:rsidP="0020074C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 w:val="22"/>
          <w:szCs w:val="22"/>
        </w:rPr>
      </w:pPr>
      <w:r w:rsidRPr="004C6D1D">
        <w:rPr>
          <w:rFonts w:ascii="Arial" w:hAnsi="Arial" w:cs="Arial"/>
          <w:bCs/>
          <w:sz w:val="22"/>
          <w:szCs w:val="22"/>
        </w:rPr>
        <w:tab/>
        <w:t>(NOVÉ MĚSTO NA MORAVĚ)</w:t>
      </w:r>
    </w:p>
    <w:p w:rsidR="0020074C" w:rsidRPr="004C6D1D" w:rsidRDefault="0020074C" w:rsidP="0020074C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 w:val="22"/>
          <w:szCs w:val="22"/>
        </w:rPr>
      </w:pPr>
      <w:r w:rsidRPr="004C6D1D">
        <w:rPr>
          <w:rFonts w:ascii="Arial" w:hAnsi="Arial" w:cs="Arial"/>
          <w:bCs/>
          <w:sz w:val="22"/>
          <w:szCs w:val="22"/>
        </w:rPr>
        <w:tab/>
        <w:t>(BYSTŘICE NAD PERNŠTEJNEM)</w:t>
      </w:r>
    </w:p>
    <w:p w:rsidR="0020074C" w:rsidRPr="004C6D1D" w:rsidRDefault="0020074C" w:rsidP="0020074C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 w:val="22"/>
          <w:szCs w:val="22"/>
        </w:rPr>
      </w:pPr>
      <w:r w:rsidRPr="004C6D1D">
        <w:rPr>
          <w:rFonts w:ascii="Arial" w:hAnsi="Arial" w:cs="Arial"/>
          <w:bCs/>
          <w:sz w:val="22"/>
          <w:szCs w:val="22"/>
        </w:rPr>
        <w:tab/>
        <w:t>(KUNŠTÁT)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b/>
          <w:sz w:val="22"/>
          <w:szCs w:val="22"/>
        </w:rPr>
        <w:t>BOSKOVICE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PÍSEK v úseku křiž. I/3 (Tábor</w:t>
      </w:r>
      <w:r>
        <w:rPr>
          <w:rFonts w:ascii="Arial" w:hAnsi="Arial" w:cs="Arial"/>
          <w:sz w:val="22"/>
          <w:szCs w:val="22"/>
        </w:rPr>
        <w:t xml:space="preserve"> </w:t>
      </w:r>
      <w:r w:rsidRPr="004C6D1D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4C6D1D">
        <w:rPr>
          <w:rFonts w:ascii="Arial" w:hAnsi="Arial" w:cs="Arial"/>
          <w:sz w:val="22"/>
          <w:szCs w:val="22"/>
        </w:rPr>
        <w:t>Měšice)</w:t>
      </w:r>
      <w:r>
        <w:rPr>
          <w:rFonts w:ascii="Arial" w:hAnsi="Arial" w:cs="Arial"/>
          <w:sz w:val="22"/>
          <w:szCs w:val="22"/>
        </w:rPr>
        <w:t xml:space="preserve"> </w:t>
      </w:r>
      <w:r w:rsidRPr="004C6D1D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4C6D1D">
        <w:rPr>
          <w:rFonts w:ascii="Arial" w:hAnsi="Arial" w:cs="Arial"/>
          <w:sz w:val="22"/>
          <w:szCs w:val="22"/>
        </w:rPr>
        <w:t>křiž. I/29 (</w:t>
      </w:r>
      <w:proofErr w:type="spellStart"/>
      <w:r w:rsidRPr="004C6D1D">
        <w:rPr>
          <w:rFonts w:ascii="Arial" w:hAnsi="Arial" w:cs="Arial"/>
          <w:sz w:val="22"/>
          <w:szCs w:val="22"/>
        </w:rPr>
        <w:t>Oltyně</w:t>
      </w:r>
      <w:proofErr w:type="spellEnd"/>
      <w:r w:rsidRPr="004C6D1D">
        <w:rPr>
          <w:rFonts w:ascii="Arial" w:hAnsi="Arial" w:cs="Arial"/>
          <w:sz w:val="22"/>
          <w:szCs w:val="22"/>
        </w:rPr>
        <w:t>)</w:t>
      </w: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C6D1D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C6D1D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4C6D1D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4C6D1D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II/183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II/117 (Spálené Poříčí)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II/174 (Březnice)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D 3 (M</w:t>
      </w:r>
      <w:r>
        <w:rPr>
          <w:rFonts w:ascii="Arial" w:hAnsi="Arial" w:cs="Arial"/>
          <w:sz w:val="22"/>
          <w:szCs w:val="22"/>
        </w:rPr>
        <w:t>Ú</w:t>
      </w:r>
      <w:r w:rsidRPr="004C6D1D">
        <w:rPr>
          <w:rFonts w:ascii="Arial" w:hAnsi="Arial" w:cs="Arial"/>
          <w:sz w:val="22"/>
          <w:szCs w:val="22"/>
        </w:rPr>
        <w:t xml:space="preserve">K </w:t>
      </w:r>
      <w:proofErr w:type="spellStart"/>
      <w:r w:rsidRPr="004C6D1D">
        <w:rPr>
          <w:rFonts w:ascii="Arial" w:hAnsi="Arial" w:cs="Arial"/>
          <w:sz w:val="22"/>
          <w:szCs w:val="22"/>
        </w:rPr>
        <w:t>Čekanice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4C6D1D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4C6D1D">
        <w:rPr>
          <w:rFonts w:ascii="Arial" w:hAnsi="Arial" w:cs="Arial"/>
          <w:sz w:val="22"/>
          <w:szCs w:val="22"/>
        </w:rPr>
        <w:t>MUK Měšice)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II/128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I/34 (Pelhřimov</w:t>
      </w:r>
      <w:r>
        <w:rPr>
          <w:rFonts w:ascii="Arial" w:hAnsi="Arial" w:cs="Arial"/>
          <w:sz w:val="22"/>
          <w:szCs w:val="22"/>
        </w:rPr>
        <w:t xml:space="preserve"> </w:t>
      </w:r>
      <w:r w:rsidRPr="004C6D1D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4C6D1D">
        <w:rPr>
          <w:rFonts w:ascii="Arial" w:hAnsi="Arial" w:cs="Arial"/>
          <w:sz w:val="22"/>
          <w:szCs w:val="22"/>
        </w:rPr>
        <w:t>Havl</w:t>
      </w:r>
      <w:proofErr w:type="spellEnd"/>
      <w:r w:rsidRPr="004C6D1D">
        <w:rPr>
          <w:rFonts w:ascii="Arial" w:hAnsi="Arial" w:cs="Arial"/>
          <w:sz w:val="22"/>
          <w:szCs w:val="22"/>
        </w:rPr>
        <w:t>. Brod)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II/350 (Přibyslav)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II/351 (Přibyslav)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 xml:space="preserve">I/37 (Žďár n. </w:t>
      </w:r>
      <w:proofErr w:type="spellStart"/>
      <w:r w:rsidRPr="004C6D1D">
        <w:rPr>
          <w:rFonts w:ascii="Arial" w:hAnsi="Arial" w:cs="Arial"/>
          <w:sz w:val="22"/>
          <w:szCs w:val="22"/>
        </w:rPr>
        <w:t>Sáz</w:t>
      </w:r>
      <w:proofErr w:type="spellEnd"/>
      <w:r w:rsidRPr="004C6D1D">
        <w:rPr>
          <w:rFonts w:ascii="Arial" w:hAnsi="Arial" w:cs="Arial"/>
          <w:sz w:val="22"/>
          <w:szCs w:val="22"/>
        </w:rPr>
        <w:t>.)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 xml:space="preserve">II/353 (Žďár n. </w:t>
      </w:r>
      <w:proofErr w:type="spellStart"/>
      <w:r w:rsidRPr="004C6D1D">
        <w:rPr>
          <w:rFonts w:ascii="Arial" w:hAnsi="Arial" w:cs="Arial"/>
          <w:sz w:val="22"/>
          <w:szCs w:val="22"/>
        </w:rPr>
        <w:t>Sáz</w:t>
      </w:r>
      <w:proofErr w:type="spellEnd"/>
      <w:r w:rsidRPr="004C6D1D">
        <w:rPr>
          <w:rFonts w:ascii="Arial" w:hAnsi="Arial" w:cs="Arial"/>
          <w:sz w:val="22"/>
          <w:szCs w:val="22"/>
        </w:rPr>
        <w:t>.)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II/354 (N. Město na Moravě)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II/360 (N. Město na Moravě)</w:t>
      </w:r>
    </w:p>
    <w:p w:rsidR="0020074C" w:rsidRPr="004C6D1D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C6D1D">
        <w:rPr>
          <w:rFonts w:ascii="Arial" w:hAnsi="Arial" w:cs="Arial"/>
          <w:sz w:val="22"/>
          <w:szCs w:val="22"/>
        </w:rPr>
        <w:t>II/387 (Štěpánov nad Svratkou)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A75C38" w:rsidRDefault="0020074C" w:rsidP="0020074C">
      <w:pPr>
        <w:rPr>
          <w:rFonts w:ascii="Arial" w:hAnsi="Arial" w:cs="Arial"/>
        </w:rPr>
      </w:pPr>
      <w:proofErr w:type="gramStart"/>
      <w:r w:rsidRPr="00A75C38">
        <w:rPr>
          <w:rFonts w:ascii="Arial" w:hAnsi="Arial" w:cs="Arial"/>
          <w:b/>
          <w:u w:val="single"/>
        </w:rPr>
        <w:t>SILNICE  I / 20</w:t>
      </w:r>
      <w:proofErr w:type="gramEnd"/>
    </w:p>
    <w:p w:rsidR="0020074C" w:rsidRDefault="0020074C" w:rsidP="0020074C"/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KARLOVY VARY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(BEČOV NAD TEPLOU)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(TOUŽIM)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PLZEŇ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(NEPOMUK)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(LNÁŘE)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(BLATNÁ)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PÍSEK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lastRenderedPageBreak/>
        <w:tab/>
        <w:t>(PROTIVÍN)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(VODŇANY)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ČESKÉ BUDĚJOVICE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A75C38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A75C38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MARIÁNSKÉ LÁZNĚ v úseku křiž. I/6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křiž. II/230 (Bečov n. T.)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PRAHA v úseku křiž. I/29 (Písek)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křiž. I/4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A75C38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II/208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II/201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II/193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II/180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I/27 (Plzeň)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I/26 (Plzeň)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II/183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II/178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II/191 (Nepomuk)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II/174 (Lnáře)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II/173 (Blatná)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I/4 (N. Hospoda)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A75C38" w:rsidRDefault="0020074C" w:rsidP="0020074C">
      <w:pPr>
        <w:rPr>
          <w:rFonts w:ascii="Arial" w:hAnsi="Arial" w:cs="Arial"/>
        </w:rPr>
      </w:pPr>
      <w:proofErr w:type="gramStart"/>
      <w:r w:rsidRPr="00A75C38">
        <w:rPr>
          <w:rFonts w:ascii="Arial" w:hAnsi="Arial" w:cs="Arial"/>
          <w:b/>
          <w:u w:val="single"/>
        </w:rPr>
        <w:t>SILNICE  I / 21</w:t>
      </w:r>
      <w:proofErr w:type="gramEnd"/>
    </w:p>
    <w:p w:rsidR="0020074C" w:rsidRDefault="0020074C" w:rsidP="0020074C"/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BOR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PLANÁ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CHEB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(FRANTIŠKOVY LÁZNĚ)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VOJTANOV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sym w:font="Symbol" w:char="F05B"/>
      </w:r>
      <w:r w:rsidRPr="00A75C38">
        <w:rPr>
          <w:rFonts w:ascii="Arial" w:hAnsi="Arial" w:cs="Arial"/>
          <w:b/>
          <w:sz w:val="22"/>
          <w:szCs w:val="22"/>
        </w:rPr>
        <w:t>PLAUEN</w:t>
      </w:r>
      <w:r w:rsidRPr="00A75C38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A75C38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MARIÁNSKÉ LÁZNĚ v úseku M</w:t>
      </w:r>
      <w:r>
        <w:rPr>
          <w:rFonts w:ascii="Arial" w:hAnsi="Arial" w:cs="Arial"/>
          <w:sz w:val="22"/>
          <w:szCs w:val="22"/>
        </w:rPr>
        <w:t>Ú</w:t>
      </w:r>
      <w:r w:rsidRPr="00A75C38">
        <w:rPr>
          <w:rFonts w:ascii="Arial" w:hAnsi="Arial" w:cs="Arial"/>
          <w:sz w:val="22"/>
          <w:szCs w:val="22"/>
        </w:rPr>
        <w:t>K R 6 (Cheb</w:t>
      </w:r>
      <w:r>
        <w:rPr>
          <w:rFonts w:ascii="Arial" w:hAnsi="Arial" w:cs="Arial"/>
          <w:sz w:val="22"/>
          <w:szCs w:val="22"/>
        </w:rPr>
        <w:t xml:space="preserve"> – </w:t>
      </w:r>
      <w:r w:rsidRPr="00A75C38">
        <w:rPr>
          <w:rFonts w:ascii="Arial" w:hAnsi="Arial" w:cs="Arial"/>
          <w:sz w:val="22"/>
          <w:szCs w:val="22"/>
        </w:rPr>
        <w:t>východ)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 xml:space="preserve">křiž. III/2301 (V. </w:t>
      </w:r>
      <w:proofErr w:type="spellStart"/>
      <w:r w:rsidRPr="00A75C38">
        <w:rPr>
          <w:rFonts w:ascii="Arial" w:hAnsi="Arial" w:cs="Arial"/>
          <w:sz w:val="22"/>
          <w:szCs w:val="22"/>
        </w:rPr>
        <w:t>Hleďsebe</w:t>
      </w:r>
      <w:proofErr w:type="spellEnd"/>
      <w:r w:rsidRPr="00A75C38">
        <w:rPr>
          <w:rFonts w:ascii="Arial" w:hAnsi="Arial" w:cs="Arial"/>
          <w:sz w:val="22"/>
          <w:szCs w:val="22"/>
        </w:rPr>
        <w:t>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MARIÁNSKÉ LÁZNĚ v úseku M</w:t>
      </w:r>
      <w:r>
        <w:rPr>
          <w:rFonts w:ascii="Arial" w:hAnsi="Arial" w:cs="Arial"/>
          <w:sz w:val="22"/>
          <w:szCs w:val="22"/>
        </w:rPr>
        <w:t>Ú</w:t>
      </w:r>
      <w:r w:rsidRPr="00A75C38">
        <w:rPr>
          <w:rFonts w:ascii="Arial" w:hAnsi="Arial" w:cs="Arial"/>
          <w:sz w:val="22"/>
          <w:szCs w:val="22"/>
        </w:rPr>
        <w:t>K D 5 (Bor)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křiž. II/230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PLZEŇ v úseku 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Ú</w:t>
      </w:r>
      <w:r w:rsidRPr="00A75C38">
        <w:rPr>
          <w:rFonts w:ascii="Arial" w:hAnsi="Arial" w:cs="Arial"/>
          <w:sz w:val="22"/>
          <w:szCs w:val="22"/>
        </w:rPr>
        <w:t>K D 5 (Bor)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 M</w:t>
      </w:r>
      <w:r>
        <w:rPr>
          <w:rFonts w:ascii="Arial" w:hAnsi="Arial" w:cs="Arial"/>
          <w:sz w:val="22"/>
          <w:szCs w:val="22"/>
        </w:rPr>
        <w:t>Ú</w:t>
      </w:r>
      <w:r w:rsidRPr="00A75C38">
        <w:rPr>
          <w:rFonts w:ascii="Arial" w:hAnsi="Arial" w:cs="Arial"/>
          <w:sz w:val="22"/>
          <w:szCs w:val="22"/>
        </w:rPr>
        <w:t>K R 6 (Jesenice)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A75C38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II/201 (Planá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Chodová Planá)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II/230 (Planá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Chodová Planá)</w:t>
      </w:r>
    </w:p>
    <w:p w:rsidR="0020074C" w:rsidRDefault="0020074C" w:rsidP="0020074C">
      <w:pPr>
        <w:numPr>
          <w:ilvl w:val="0"/>
          <w:numId w:val="1"/>
        </w:numPr>
      </w:pPr>
      <w:r w:rsidRPr="00A75C38">
        <w:rPr>
          <w:rFonts w:ascii="Arial" w:hAnsi="Arial" w:cs="Arial"/>
          <w:sz w:val="22"/>
          <w:szCs w:val="22"/>
        </w:rPr>
        <w:t>R 6 (M</w:t>
      </w:r>
      <w:r>
        <w:rPr>
          <w:rFonts w:ascii="Arial" w:hAnsi="Arial" w:cs="Arial"/>
          <w:sz w:val="22"/>
          <w:szCs w:val="22"/>
        </w:rPr>
        <w:t>Ú</w:t>
      </w:r>
      <w:r w:rsidRPr="00A75C38">
        <w:rPr>
          <w:rFonts w:ascii="Arial" w:hAnsi="Arial" w:cs="Arial"/>
          <w:sz w:val="22"/>
          <w:szCs w:val="22"/>
        </w:rPr>
        <w:t>K Jesenice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Ú</w:t>
      </w:r>
      <w:r w:rsidRPr="00A75C38">
        <w:rPr>
          <w:rFonts w:ascii="Arial" w:hAnsi="Arial" w:cs="Arial"/>
          <w:sz w:val="22"/>
          <w:szCs w:val="22"/>
        </w:rPr>
        <w:t>K Cheb-sever)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A75C38" w:rsidRDefault="0020074C" w:rsidP="0020074C">
      <w:pPr>
        <w:rPr>
          <w:rFonts w:ascii="Arial" w:hAnsi="Arial" w:cs="Arial"/>
        </w:rPr>
      </w:pPr>
      <w:proofErr w:type="gramStart"/>
      <w:r w:rsidRPr="00A75C38">
        <w:rPr>
          <w:rFonts w:ascii="Arial" w:hAnsi="Arial" w:cs="Arial"/>
          <w:b/>
          <w:u w:val="single"/>
        </w:rPr>
        <w:lastRenderedPageBreak/>
        <w:t>SILNICE  I / 22</w:t>
      </w:r>
      <w:proofErr w:type="gramEnd"/>
    </w:p>
    <w:p w:rsidR="0020074C" w:rsidRDefault="0020074C" w:rsidP="0020074C"/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DRAŽENOV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DOMAŽLICE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(KDYNĚ)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KLATOVY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(HORAŽĎOVICE)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STRAKONICE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VODŇANY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PLZEŇ v úseku křiž. I/4 (Strakonice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západ)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křiž. II/188 Horažďovice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A75C38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II/193 (Domažlice)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II/184 (Kdyně)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II/191 (Klatovy)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I/27 (Klatovy)</w:t>
      </w:r>
    </w:p>
    <w:p w:rsidR="0020074C" w:rsidRDefault="0020074C" w:rsidP="0020074C">
      <w:pPr>
        <w:numPr>
          <w:ilvl w:val="0"/>
          <w:numId w:val="1"/>
        </w:numPr>
      </w:pPr>
      <w:r w:rsidRPr="00A75C38">
        <w:rPr>
          <w:rFonts w:ascii="Arial" w:hAnsi="Arial" w:cs="Arial"/>
          <w:sz w:val="22"/>
          <w:szCs w:val="22"/>
        </w:rPr>
        <w:t>I/4 (Strakonice)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A75C38" w:rsidRDefault="0020074C" w:rsidP="0020074C">
      <w:pPr>
        <w:rPr>
          <w:rFonts w:ascii="Arial" w:hAnsi="Arial" w:cs="Arial"/>
        </w:rPr>
      </w:pPr>
      <w:proofErr w:type="gramStart"/>
      <w:r w:rsidRPr="00A75C38">
        <w:rPr>
          <w:rFonts w:ascii="Arial" w:hAnsi="Arial" w:cs="Arial"/>
          <w:b/>
          <w:u w:val="single"/>
        </w:rPr>
        <w:t>SILNICE  I / 23</w:t>
      </w:r>
      <w:proofErr w:type="gramEnd"/>
    </w:p>
    <w:p w:rsidR="0020074C" w:rsidRDefault="0020074C" w:rsidP="0020074C"/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TÁBOR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(KARDAŠOVA ŘEČICE)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JINDŘICH</w:t>
      </w:r>
      <w:r w:rsidRPr="00A75C38">
        <w:rPr>
          <w:rFonts w:ascii="Arial" w:hAnsi="Arial" w:cs="Arial"/>
          <w:b/>
          <w:caps/>
          <w:sz w:val="22"/>
          <w:szCs w:val="22"/>
        </w:rPr>
        <w:t>ův hradec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(TELČ)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TŘEBÍČ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(NÁMĚŠŤ NAD OSLAVOU)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(ROSICE)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BRNO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A75C38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I/34 (</w:t>
      </w:r>
      <w:proofErr w:type="spellStart"/>
      <w:r w:rsidRPr="00A75C38">
        <w:rPr>
          <w:rFonts w:ascii="Arial" w:hAnsi="Arial" w:cs="Arial"/>
          <w:sz w:val="22"/>
          <w:szCs w:val="22"/>
        </w:rPr>
        <w:t>Jindř</w:t>
      </w:r>
      <w:proofErr w:type="spellEnd"/>
      <w:r w:rsidRPr="00A75C38">
        <w:rPr>
          <w:rFonts w:ascii="Arial" w:hAnsi="Arial" w:cs="Arial"/>
          <w:sz w:val="22"/>
          <w:szCs w:val="22"/>
        </w:rPr>
        <w:t>. Hradec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Jarošov)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II/128 (</w:t>
      </w:r>
      <w:proofErr w:type="spellStart"/>
      <w:r w:rsidRPr="00A75C38">
        <w:rPr>
          <w:rFonts w:ascii="Arial" w:hAnsi="Arial" w:cs="Arial"/>
          <w:sz w:val="22"/>
          <w:szCs w:val="22"/>
        </w:rPr>
        <w:t>Jinřichův</w:t>
      </w:r>
      <w:proofErr w:type="spellEnd"/>
      <w:r w:rsidRPr="00A75C38">
        <w:rPr>
          <w:rFonts w:ascii="Arial" w:hAnsi="Arial" w:cs="Arial"/>
          <w:sz w:val="22"/>
          <w:szCs w:val="22"/>
        </w:rPr>
        <w:t xml:space="preserve"> Hradec)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II/409 (Studená)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II/112 (Telč)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II/406 (Telč)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II/360 (Třebíč)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 xml:space="preserve">II/399 (Náměšť n. </w:t>
      </w:r>
      <w:proofErr w:type="spellStart"/>
      <w:r w:rsidRPr="00A75C38">
        <w:rPr>
          <w:rFonts w:ascii="Arial" w:hAnsi="Arial" w:cs="Arial"/>
          <w:sz w:val="22"/>
          <w:szCs w:val="22"/>
        </w:rPr>
        <w:t>Osl</w:t>
      </w:r>
      <w:proofErr w:type="spellEnd"/>
      <w:r w:rsidRPr="00A75C38">
        <w:rPr>
          <w:rFonts w:ascii="Arial" w:hAnsi="Arial" w:cs="Arial"/>
          <w:sz w:val="22"/>
          <w:szCs w:val="22"/>
        </w:rPr>
        <w:t>.)</w:t>
      </w:r>
    </w:p>
    <w:p w:rsidR="0020074C" w:rsidRDefault="0020074C" w:rsidP="0020074C">
      <w:pPr>
        <w:numPr>
          <w:ilvl w:val="0"/>
          <w:numId w:val="1"/>
        </w:numPr>
      </w:pPr>
      <w:r w:rsidRPr="00A75C38">
        <w:rPr>
          <w:rFonts w:ascii="Arial" w:hAnsi="Arial" w:cs="Arial"/>
          <w:sz w:val="22"/>
          <w:szCs w:val="22"/>
        </w:rPr>
        <w:t xml:space="preserve">D 1 (MÚK </w:t>
      </w:r>
      <w:proofErr w:type="spellStart"/>
      <w:r w:rsidRPr="00A75C38">
        <w:rPr>
          <w:rFonts w:ascii="Arial" w:hAnsi="Arial" w:cs="Arial"/>
          <w:sz w:val="22"/>
          <w:szCs w:val="22"/>
        </w:rPr>
        <w:t>Kývalka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MÚK Brno-západ)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A75C38" w:rsidRDefault="0020074C" w:rsidP="0020074C">
      <w:pPr>
        <w:rPr>
          <w:rFonts w:ascii="Arial" w:hAnsi="Arial" w:cs="Arial"/>
        </w:rPr>
      </w:pPr>
      <w:proofErr w:type="gramStart"/>
      <w:r w:rsidRPr="00A75C38">
        <w:rPr>
          <w:rFonts w:ascii="Arial" w:hAnsi="Arial" w:cs="Arial"/>
          <w:b/>
          <w:u w:val="single"/>
        </w:rPr>
        <w:t>SILNICE  I / 24</w:t>
      </w:r>
      <w:proofErr w:type="gramEnd"/>
    </w:p>
    <w:p w:rsidR="0020074C" w:rsidRDefault="0020074C" w:rsidP="0020074C"/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lastRenderedPageBreak/>
        <w:t>VESELÍ NAD LUŽNICÍ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(TŘEBOŇ)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(SUCHDOL N. LUŽNICÍ) jen od Třeboně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HALÁMKY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sym w:font="Symbol" w:char="F05B"/>
      </w:r>
      <w:r w:rsidRPr="00A75C38">
        <w:rPr>
          <w:rFonts w:ascii="Arial" w:hAnsi="Arial" w:cs="Arial"/>
          <w:b/>
          <w:sz w:val="22"/>
          <w:szCs w:val="22"/>
        </w:rPr>
        <w:t>WIEN</w:t>
      </w:r>
      <w:r w:rsidRPr="00A75C38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PRAHA v úseku Halámky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Veselí nad Lužnicí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II/148 (Lomnice n. Luž.)</w:t>
      </w:r>
    </w:p>
    <w:p w:rsidR="0020074C" w:rsidRDefault="0020074C" w:rsidP="0020074C">
      <w:pPr>
        <w:numPr>
          <w:ilvl w:val="0"/>
          <w:numId w:val="1"/>
        </w:numPr>
      </w:pPr>
      <w:r w:rsidRPr="00A75C38">
        <w:rPr>
          <w:rFonts w:ascii="Arial" w:hAnsi="Arial" w:cs="Arial"/>
          <w:sz w:val="22"/>
          <w:szCs w:val="22"/>
        </w:rPr>
        <w:t>I/34 (Třeboň)</w:t>
      </w:r>
    </w:p>
    <w:p w:rsidR="0020074C" w:rsidRDefault="0020074C" w:rsidP="0020074C">
      <w:r>
        <w:t>__________________________________________________________________________</w:t>
      </w:r>
    </w:p>
    <w:p w:rsidR="0020074C" w:rsidRDefault="0020074C" w:rsidP="0020074C"/>
    <w:p w:rsidR="0020074C" w:rsidRDefault="0020074C" w:rsidP="0020074C">
      <w:pPr>
        <w:rPr>
          <w:b/>
          <w:u w:val="single"/>
        </w:rPr>
      </w:pPr>
    </w:p>
    <w:p w:rsidR="0020074C" w:rsidRPr="00A75C38" w:rsidRDefault="0020074C" w:rsidP="0020074C">
      <w:pPr>
        <w:rPr>
          <w:rFonts w:ascii="Arial" w:hAnsi="Arial" w:cs="Arial"/>
        </w:rPr>
      </w:pPr>
      <w:proofErr w:type="gramStart"/>
      <w:r w:rsidRPr="00A75C38">
        <w:rPr>
          <w:rFonts w:ascii="Arial" w:hAnsi="Arial" w:cs="Arial"/>
          <w:b/>
          <w:u w:val="single"/>
        </w:rPr>
        <w:t>SILNICE  I / 25</w:t>
      </w:r>
      <w:proofErr w:type="gramEnd"/>
    </w:p>
    <w:p w:rsidR="0020074C" w:rsidRDefault="0020074C" w:rsidP="0020074C"/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OSTROV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(JÁCHYMOV)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BOŽÍ DAR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sym w:font="Symbol" w:char="F05B"/>
      </w:r>
      <w:r w:rsidRPr="00A75C38">
        <w:rPr>
          <w:rFonts w:ascii="Arial" w:hAnsi="Arial" w:cs="Arial"/>
          <w:b/>
          <w:sz w:val="22"/>
          <w:szCs w:val="22"/>
        </w:rPr>
        <w:t>CHEMNITZ</w:t>
      </w:r>
      <w:r w:rsidRPr="00A75C38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KARLOVY VARY v úseku křiž. II/219 (Boží Dar)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 xml:space="preserve">křiž. I/13 (Ostrov) 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II/219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A75C38" w:rsidRDefault="0020074C" w:rsidP="0020074C">
      <w:pPr>
        <w:rPr>
          <w:rFonts w:ascii="Arial" w:hAnsi="Arial" w:cs="Arial"/>
        </w:rPr>
      </w:pPr>
      <w:proofErr w:type="gramStart"/>
      <w:r w:rsidRPr="00A75C38">
        <w:rPr>
          <w:rFonts w:ascii="Arial" w:hAnsi="Arial" w:cs="Arial"/>
          <w:b/>
          <w:u w:val="single"/>
        </w:rPr>
        <w:t>SILNICE  I / 26</w:t>
      </w:r>
      <w:proofErr w:type="gramEnd"/>
    </w:p>
    <w:p w:rsidR="0020074C" w:rsidRDefault="0020074C" w:rsidP="0020074C"/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PLZEŇ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(STOD)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(HORŠOVSKÝ TÝN)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FOLMAVA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sym w:font="Symbol" w:char="F05B"/>
      </w:r>
      <w:r w:rsidRPr="00A75C38">
        <w:rPr>
          <w:rFonts w:ascii="Arial" w:hAnsi="Arial" w:cs="Arial"/>
          <w:b/>
          <w:sz w:val="22"/>
          <w:szCs w:val="22"/>
        </w:rPr>
        <w:t>REGENSBURG</w:t>
      </w:r>
      <w:r w:rsidRPr="00A75C38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DOMAŽLICE v úseku Plzeň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křiž. I/22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PRAHA v úseku Plzeň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MÚK D 5 (u Ejpovic)</w:t>
      </w:r>
    </w:p>
    <w:p w:rsidR="0020074C" w:rsidRDefault="0020074C" w:rsidP="0020074C">
      <w:pPr>
        <w:numPr>
          <w:ilvl w:val="0"/>
          <w:numId w:val="1"/>
        </w:numPr>
      </w:pPr>
      <w:r w:rsidRPr="00A75C38">
        <w:rPr>
          <w:rFonts w:ascii="Arial" w:hAnsi="Arial" w:cs="Arial"/>
          <w:sz w:val="22"/>
          <w:szCs w:val="22"/>
        </w:rPr>
        <w:t xml:space="preserve">DOMAŽLICE v úseku </w:t>
      </w:r>
      <w:proofErr w:type="spellStart"/>
      <w:r w:rsidRPr="00A75C38">
        <w:rPr>
          <w:rFonts w:ascii="Arial" w:hAnsi="Arial" w:cs="Arial"/>
          <w:sz w:val="22"/>
          <w:szCs w:val="22"/>
        </w:rPr>
        <w:t>Folmava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křiž. II/193</w:t>
      </w:r>
    </w:p>
    <w:p w:rsidR="0020074C" w:rsidRDefault="0020074C" w:rsidP="0020074C"/>
    <w:p w:rsidR="0020074C" w:rsidRDefault="0020074C" w:rsidP="0020074C"/>
    <w:p w:rsidR="0020074C" w:rsidRDefault="0020074C" w:rsidP="0020074C">
      <w:pPr>
        <w:rPr>
          <w:i/>
          <w:u w:val="single"/>
        </w:rPr>
      </w:pPr>
      <w:r>
        <w:rPr>
          <w:i/>
          <w:u w:val="single"/>
        </w:rPr>
        <w:t>Společný průběh silnic:</w:t>
      </w:r>
    </w:p>
    <w:p w:rsidR="0020074C" w:rsidRDefault="0020074C" w:rsidP="0020074C">
      <w:pPr>
        <w:rPr>
          <w:i/>
          <w:u w:val="single"/>
        </w:rPr>
      </w:pPr>
    </w:p>
    <w:p w:rsidR="0020074C" w:rsidRDefault="0020074C" w:rsidP="0020074C">
      <w:pPr>
        <w:numPr>
          <w:ilvl w:val="0"/>
          <w:numId w:val="1"/>
        </w:numPr>
      </w:pPr>
      <w:r>
        <w:t>I/20 (Plzeň)</w:t>
      </w:r>
    </w:p>
    <w:p w:rsidR="0020074C" w:rsidRDefault="0020074C" w:rsidP="0020074C">
      <w:pPr>
        <w:numPr>
          <w:ilvl w:val="0"/>
          <w:numId w:val="1"/>
        </w:numPr>
      </w:pPr>
      <w:r>
        <w:t>II/180 (Zbůch – Chotěšov)</w:t>
      </w:r>
    </w:p>
    <w:p w:rsidR="0020074C" w:rsidRDefault="0020074C" w:rsidP="0020074C">
      <w:pPr>
        <w:numPr>
          <w:ilvl w:val="0"/>
          <w:numId w:val="1"/>
        </w:numPr>
      </w:pPr>
      <w:r>
        <w:t>II/230 (Stod)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A75C38" w:rsidRDefault="0020074C" w:rsidP="0020074C">
      <w:pPr>
        <w:rPr>
          <w:rFonts w:ascii="Arial" w:hAnsi="Arial" w:cs="Arial"/>
        </w:rPr>
      </w:pPr>
      <w:proofErr w:type="gramStart"/>
      <w:r w:rsidRPr="00A75C38">
        <w:rPr>
          <w:rFonts w:ascii="Arial" w:hAnsi="Arial" w:cs="Arial"/>
          <w:b/>
          <w:u w:val="single"/>
        </w:rPr>
        <w:t>SILNICE  I / 27</w:t>
      </w:r>
      <w:proofErr w:type="gramEnd"/>
    </w:p>
    <w:p w:rsidR="0020074C" w:rsidRDefault="0020074C" w:rsidP="0020074C"/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DUBÍ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(LITVÍNOV)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MOST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(ŽATEC)</w:t>
      </w:r>
    </w:p>
    <w:p w:rsidR="0020074C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(KRALOVICE)</w:t>
      </w:r>
    </w:p>
    <w:p w:rsidR="0020074C" w:rsidRPr="00A75C38" w:rsidRDefault="0020074C" w:rsidP="0020074C">
      <w:pPr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>
        <w:rPr>
          <w:rFonts w:ascii="Arial" w:hAnsi="Arial" w:cs="Arial"/>
          <w:color w:val="FF0000"/>
          <w:sz w:val="22"/>
          <w:szCs w:val="22"/>
        </w:rPr>
        <w:t>TŘEMOŠNÁ)  ?</w:t>
      </w:r>
      <w:proofErr w:type="gramEnd"/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PLZEŇ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ab/>
        <w:t>(PŘEŠTICE)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KLATOVY</w:t>
      </w:r>
    </w:p>
    <w:p w:rsidR="0020074C" w:rsidRPr="00A75C38" w:rsidRDefault="0020074C" w:rsidP="0020074C">
      <w:pPr>
        <w:rPr>
          <w:rFonts w:ascii="Arial" w:hAnsi="Arial" w:cs="Arial"/>
          <w:b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ŽELEZNÁ RUDA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sym w:font="Symbol" w:char="F05B"/>
      </w:r>
      <w:r w:rsidRPr="00A75C38">
        <w:rPr>
          <w:rFonts w:ascii="Arial" w:hAnsi="Arial" w:cs="Arial"/>
          <w:b/>
          <w:sz w:val="22"/>
          <w:szCs w:val="22"/>
        </w:rPr>
        <w:t>MÜNCHEN</w:t>
      </w:r>
      <w:r w:rsidRPr="00A75C38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I/13 (Most)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I/15 (Most)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 xml:space="preserve">II/255 (poblíž </w:t>
      </w:r>
      <w:proofErr w:type="spellStart"/>
      <w:r w:rsidRPr="00A75C38">
        <w:rPr>
          <w:rFonts w:ascii="Arial" w:hAnsi="Arial" w:cs="Arial"/>
          <w:sz w:val="22"/>
          <w:szCs w:val="22"/>
        </w:rPr>
        <w:t>Čepiroh</w:t>
      </w:r>
      <w:proofErr w:type="spellEnd"/>
      <w:r w:rsidRPr="00A75C38">
        <w:rPr>
          <w:rFonts w:ascii="Arial" w:hAnsi="Arial" w:cs="Arial"/>
          <w:sz w:val="22"/>
          <w:szCs w:val="22"/>
        </w:rPr>
        <w:t>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II/221 (Blšany)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II/201 (Kralovice)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II/180 (Třemošná)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I/20 (Plzeň)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II/230 (Přeštice)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II/183 (Přeštice)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II/191 (Klatovy)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I/22 (Klatovy)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II/171 (Běšiny)</w:t>
      </w:r>
    </w:p>
    <w:p w:rsidR="0020074C" w:rsidRDefault="0020074C" w:rsidP="0020074C">
      <w:pPr>
        <w:numPr>
          <w:ilvl w:val="0"/>
          <w:numId w:val="1"/>
        </w:numPr>
      </w:pPr>
      <w:r w:rsidRPr="00A75C38">
        <w:rPr>
          <w:rFonts w:ascii="Arial" w:hAnsi="Arial" w:cs="Arial"/>
          <w:sz w:val="22"/>
          <w:szCs w:val="22"/>
        </w:rPr>
        <w:t>II/190 (Železná Ruda)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A75C38" w:rsidRDefault="0020074C" w:rsidP="0020074C">
      <w:pPr>
        <w:rPr>
          <w:rFonts w:ascii="Arial" w:hAnsi="Arial" w:cs="Arial"/>
        </w:rPr>
      </w:pPr>
      <w:proofErr w:type="gramStart"/>
      <w:r w:rsidRPr="00A75C38">
        <w:rPr>
          <w:rFonts w:ascii="Arial" w:hAnsi="Arial" w:cs="Arial"/>
          <w:b/>
          <w:u w:val="single"/>
        </w:rPr>
        <w:t>SILNICE  I / 28</w:t>
      </w:r>
      <w:proofErr w:type="gramEnd"/>
    </w:p>
    <w:p w:rsidR="0020074C" w:rsidRDefault="0020074C" w:rsidP="0020074C"/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LOUNY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MOST v úseku Louny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křiž. II/569</w:t>
      </w:r>
    </w:p>
    <w:p w:rsidR="0020074C" w:rsidRDefault="0020074C" w:rsidP="0020074C">
      <w:pPr>
        <w:numPr>
          <w:ilvl w:val="0"/>
          <w:numId w:val="1"/>
        </w:numPr>
      </w:pPr>
      <w:r w:rsidRPr="00A75C38">
        <w:rPr>
          <w:rFonts w:ascii="Arial" w:hAnsi="Arial" w:cs="Arial"/>
          <w:sz w:val="22"/>
          <w:szCs w:val="22"/>
        </w:rPr>
        <w:t>TEPLICE v </w:t>
      </w:r>
      <w:proofErr w:type="gramStart"/>
      <w:r w:rsidRPr="00A75C38">
        <w:rPr>
          <w:rFonts w:ascii="Arial" w:hAnsi="Arial" w:cs="Arial"/>
          <w:sz w:val="22"/>
          <w:szCs w:val="22"/>
        </w:rPr>
        <w:t>úseku  Louny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A75C38">
        <w:rPr>
          <w:rFonts w:ascii="Arial" w:hAnsi="Arial" w:cs="Arial"/>
          <w:sz w:val="22"/>
          <w:szCs w:val="22"/>
        </w:rPr>
        <w:t>křiž. I/15</w:t>
      </w:r>
    </w:p>
    <w:p w:rsidR="0020074C" w:rsidRDefault="0020074C" w:rsidP="0020074C">
      <w:r>
        <w:t>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A75C38" w:rsidRDefault="0020074C" w:rsidP="0020074C">
      <w:pPr>
        <w:rPr>
          <w:rFonts w:ascii="Arial" w:hAnsi="Arial" w:cs="Arial"/>
        </w:rPr>
      </w:pPr>
      <w:proofErr w:type="gramStart"/>
      <w:r w:rsidRPr="00A75C38">
        <w:rPr>
          <w:rFonts w:ascii="Arial" w:hAnsi="Arial" w:cs="Arial"/>
          <w:b/>
          <w:u w:val="single"/>
        </w:rPr>
        <w:t>SILNICE  I / 29</w:t>
      </w:r>
      <w:proofErr w:type="gramEnd"/>
    </w:p>
    <w:p w:rsidR="0020074C" w:rsidRDefault="0020074C" w:rsidP="0020074C"/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PÍSEK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b/>
          <w:sz w:val="22"/>
          <w:szCs w:val="22"/>
        </w:rPr>
        <w:t>TÁBOR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A75C3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II/138 (Záhoří)</w:t>
      </w:r>
    </w:p>
    <w:p w:rsidR="0020074C" w:rsidRPr="00A75C3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75C38">
        <w:rPr>
          <w:rFonts w:ascii="Arial" w:hAnsi="Arial" w:cs="Arial"/>
          <w:sz w:val="22"/>
          <w:szCs w:val="22"/>
        </w:rPr>
        <w:t>II/105 (Bernartice)</w:t>
      </w:r>
    </w:p>
    <w:p w:rsidR="0020074C" w:rsidRDefault="0020074C" w:rsidP="0020074C">
      <w:pPr>
        <w:numPr>
          <w:ilvl w:val="0"/>
          <w:numId w:val="1"/>
        </w:numPr>
      </w:pPr>
      <w:r w:rsidRPr="00A75C38">
        <w:rPr>
          <w:rFonts w:ascii="Arial" w:hAnsi="Arial" w:cs="Arial"/>
          <w:sz w:val="22"/>
          <w:szCs w:val="22"/>
        </w:rPr>
        <w:t>II/122 (Opařany)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A75C38" w:rsidRDefault="0020074C" w:rsidP="0020074C">
      <w:pPr>
        <w:rPr>
          <w:rFonts w:ascii="Arial" w:hAnsi="Arial" w:cs="Arial"/>
        </w:rPr>
      </w:pPr>
      <w:proofErr w:type="gramStart"/>
      <w:r w:rsidRPr="00A75C38">
        <w:rPr>
          <w:rFonts w:ascii="Arial" w:hAnsi="Arial" w:cs="Arial"/>
          <w:b/>
          <w:u w:val="single"/>
        </w:rPr>
        <w:t>SILNICE  I / 30</w:t>
      </w:r>
      <w:proofErr w:type="gramEnd"/>
    </w:p>
    <w:p w:rsidR="0020074C" w:rsidRDefault="0020074C" w:rsidP="0020074C"/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b/>
          <w:sz w:val="22"/>
          <w:szCs w:val="22"/>
        </w:rPr>
        <w:t>LOVOSICE</w:t>
      </w:r>
    </w:p>
    <w:p w:rsidR="0020074C" w:rsidRPr="0046474A" w:rsidRDefault="0020074C" w:rsidP="0020074C">
      <w:pPr>
        <w:rPr>
          <w:rFonts w:ascii="Arial" w:hAnsi="Arial" w:cs="Arial"/>
          <w:b/>
          <w:sz w:val="22"/>
          <w:szCs w:val="22"/>
        </w:rPr>
      </w:pPr>
      <w:r w:rsidRPr="0046474A">
        <w:rPr>
          <w:rFonts w:ascii="Arial" w:hAnsi="Arial" w:cs="Arial"/>
          <w:b/>
          <w:sz w:val="22"/>
          <w:szCs w:val="22"/>
        </w:rPr>
        <w:t>ÚSTÍ NAD LABEM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b/>
          <w:sz w:val="22"/>
          <w:szCs w:val="22"/>
        </w:rPr>
        <w:t>CHLUMEC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sz w:val="22"/>
          <w:szCs w:val="22"/>
        </w:rPr>
        <w:t>PRAHA v úseku Ústí n. L.</w:t>
      </w:r>
      <w:r>
        <w:rPr>
          <w:rFonts w:ascii="Arial" w:hAnsi="Arial" w:cs="Arial"/>
          <w:sz w:val="22"/>
          <w:szCs w:val="22"/>
        </w:rPr>
        <w:t xml:space="preserve"> </w:t>
      </w:r>
      <w:r w:rsidRPr="0046474A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46474A">
        <w:rPr>
          <w:rFonts w:ascii="Arial" w:hAnsi="Arial" w:cs="Arial"/>
          <w:sz w:val="22"/>
          <w:szCs w:val="22"/>
        </w:rPr>
        <w:t>Lovosice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sz w:val="22"/>
          <w:szCs w:val="22"/>
        </w:rPr>
        <w:t>II/613 (Ústí n. L.)</w:t>
      </w:r>
    </w:p>
    <w:p w:rsidR="0020074C" w:rsidRDefault="0020074C" w:rsidP="0020074C">
      <w:pPr>
        <w:numPr>
          <w:ilvl w:val="0"/>
          <w:numId w:val="1"/>
        </w:numPr>
      </w:pPr>
      <w:r w:rsidRPr="0046474A">
        <w:rPr>
          <w:rFonts w:ascii="Arial" w:hAnsi="Arial" w:cs="Arial"/>
          <w:sz w:val="22"/>
          <w:szCs w:val="22"/>
        </w:rPr>
        <w:t>I/15 (M</w:t>
      </w:r>
      <w:r>
        <w:rPr>
          <w:rFonts w:ascii="Arial" w:hAnsi="Arial" w:cs="Arial"/>
          <w:sz w:val="22"/>
          <w:szCs w:val="22"/>
        </w:rPr>
        <w:t>Ú</w:t>
      </w:r>
      <w:r w:rsidRPr="0046474A">
        <w:rPr>
          <w:rFonts w:ascii="Arial" w:hAnsi="Arial" w:cs="Arial"/>
          <w:sz w:val="22"/>
          <w:szCs w:val="22"/>
        </w:rPr>
        <w:t>K D 8 Lovosice)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46474A" w:rsidRDefault="0020074C" w:rsidP="0020074C">
      <w:pPr>
        <w:rPr>
          <w:rFonts w:ascii="Arial" w:hAnsi="Arial" w:cs="Arial"/>
        </w:rPr>
      </w:pPr>
      <w:proofErr w:type="gramStart"/>
      <w:r w:rsidRPr="0046474A">
        <w:rPr>
          <w:rFonts w:ascii="Arial" w:hAnsi="Arial" w:cs="Arial"/>
          <w:b/>
          <w:u w:val="single"/>
        </w:rPr>
        <w:t>SILNICE  I / 31</w:t>
      </w:r>
      <w:proofErr w:type="gramEnd"/>
    </w:p>
    <w:p w:rsidR="0020074C" w:rsidRDefault="0020074C" w:rsidP="0020074C"/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b/>
          <w:sz w:val="22"/>
          <w:szCs w:val="22"/>
        </w:rPr>
        <w:t xml:space="preserve">HRADEC KRÁLOVÉ </w:t>
      </w:r>
      <w:r w:rsidRPr="0046474A">
        <w:rPr>
          <w:rFonts w:ascii="Arial" w:hAnsi="Arial" w:cs="Arial"/>
          <w:sz w:val="22"/>
          <w:szCs w:val="22"/>
        </w:rPr>
        <w:t>– okruh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sz w:val="22"/>
          <w:szCs w:val="22"/>
        </w:rPr>
        <w:t>I/11</w:t>
      </w:r>
    </w:p>
    <w:p w:rsidR="0020074C" w:rsidRPr="0046474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sz w:val="22"/>
          <w:szCs w:val="22"/>
        </w:rPr>
        <w:t>I/35</w:t>
      </w:r>
    </w:p>
    <w:p w:rsidR="0020074C" w:rsidRPr="0046474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sz w:val="22"/>
          <w:szCs w:val="22"/>
        </w:rPr>
        <w:t>I/37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46474A" w:rsidRDefault="0020074C" w:rsidP="0020074C">
      <w:pPr>
        <w:rPr>
          <w:rFonts w:ascii="Arial" w:hAnsi="Arial" w:cs="Arial"/>
        </w:rPr>
      </w:pPr>
      <w:proofErr w:type="gramStart"/>
      <w:r w:rsidRPr="0046474A">
        <w:rPr>
          <w:rFonts w:ascii="Arial" w:hAnsi="Arial" w:cs="Arial"/>
          <w:b/>
          <w:u w:val="single"/>
        </w:rPr>
        <w:t>SILNICE  I / 32</w:t>
      </w:r>
      <w:proofErr w:type="gramEnd"/>
    </w:p>
    <w:p w:rsidR="0020074C" w:rsidRDefault="0020074C" w:rsidP="0020074C"/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b/>
          <w:sz w:val="22"/>
          <w:szCs w:val="22"/>
        </w:rPr>
        <w:t>PODĚBRADY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b/>
          <w:sz w:val="22"/>
          <w:szCs w:val="22"/>
        </w:rPr>
        <w:t>JIČÍN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46474A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46474A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46474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sz w:val="22"/>
          <w:szCs w:val="22"/>
        </w:rPr>
        <w:t>PRAHA v úseku křiž. I/16 (</w:t>
      </w:r>
      <w:proofErr w:type="gramStart"/>
      <w:r w:rsidRPr="0046474A">
        <w:rPr>
          <w:rFonts w:ascii="Arial" w:hAnsi="Arial" w:cs="Arial"/>
          <w:sz w:val="22"/>
          <w:szCs w:val="22"/>
        </w:rPr>
        <w:t>Jičín)–D 11</w:t>
      </w:r>
      <w:proofErr w:type="gramEnd"/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Default="0020074C" w:rsidP="0020074C">
      <w:pPr>
        <w:numPr>
          <w:ilvl w:val="0"/>
          <w:numId w:val="1"/>
        </w:numPr>
      </w:pPr>
      <w:r w:rsidRPr="0046474A">
        <w:rPr>
          <w:rFonts w:ascii="Arial" w:hAnsi="Arial" w:cs="Arial"/>
          <w:sz w:val="22"/>
          <w:szCs w:val="22"/>
        </w:rPr>
        <w:t>II/280 (Kopidlno)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46474A" w:rsidRDefault="0020074C" w:rsidP="0020074C">
      <w:pPr>
        <w:rPr>
          <w:rFonts w:ascii="Arial" w:hAnsi="Arial" w:cs="Arial"/>
        </w:rPr>
      </w:pPr>
      <w:proofErr w:type="gramStart"/>
      <w:r w:rsidRPr="0046474A">
        <w:rPr>
          <w:rFonts w:ascii="Arial" w:hAnsi="Arial" w:cs="Arial"/>
          <w:b/>
          <w:u w:val="single"/>
        </w:rPr>
        <w:t>SILNICE  I / 33</w:t>
      </w:r>
      <w:proofErr w:type="gramEnd"/>
    </w:p>
    <w:p w:rsidR="0020074C" w:rsidRDefault="0020074C" w:rsidP="0020074C"/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b/>
          <w:sz w:val="22"/>
          <w:szCs w:val="22"/>
        </w:rPr>
        <w:t>HRADEC KRÁLOVÉ</w:t>
      </w:r>
    </w:p>
    <w:p w:rsidR="0020074C" w:rsidRPr="0046474A" w:rsidRDefault="0020074C" w:rsidP="0020074C">
      <w:pPr>
        <w:rPr>
          <w:rFonts w:ascii="Arial" w:hAnsi="Arial" w:cs="Arial"/>
          <w:b/>
          <w:sz w:val="22"/>
          <w:szCs w:val="22"/>
        </w:rPr>
      </w:pPr>
      <w:r w:rsidRPr="0046474A">
        <w:rPr>
          <w:rFonts w:ascii="Arial" w:hAnsi="Arial" w:cs="Arial"/>
          <w:sz w:val="22"/>
          <w:szCs w:val="22"/>
        </w:rPr>
        <w:tab/>
        <w:t>(JAROMĚŘ)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b/>
          <w:sz w:val="22"/>
          <w:szCs w:val="22"/>
        </w:rPr>
        <w:t>NÁCHOD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b/>
          <w:sz w:val="22"/>
          <w:szCs w:val="22"/>
        </w:rPr>
        <w:sym w:font="Symbol" w:char="F05B"/>
      </w:r>
      <w:r w:rsidRPr="0046474A">
        <w:rPr>
          <w:rFonts w:ascii="Arial" w:hAnsi="Arial" w:cs="Arial"/>
          <w:b/>
          <w:sz w:val="22"/>
          <w:szCs w:val="22"/>
        </w:rPr>
        <w:t>WROCLAW</w:t>
      </w:r>
      <w:r w:rsidRPr="0046474A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sz w:val="22"/>
          <w:szCs w:val="22"/>
        </w:rPr>
        <w:t>PRAHA v úseku Náchod</w:t>
      </w:r>
      <w:r>
        <w:rPr>
          <w:rFonts w:ascii="Arial" w:hAnsi="Arial" w:cs="Arial"/>
          <w:sz w:val="22"/>
          <w:szCs w:val="22"/>
        </w:rPr>
        <w:t xml:space="preserve"> </w:t>
      </w:r>
      <w:r w:rsidRPr="0046474A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46474A">
        <w:rPr>
          <w:rFonts w:ascii="Arial" w:hAnsi="Arial" w:cs="Arial"/>
          <w:sz w:val="22"/>
          <w:szCs w:val="22"/>
        </w:rPr>
        <w:t>Hr. Králové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46474A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46474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sz w:val="22"/>
          <w:szCs w:val="22"/>
        </w:rPr>
        <w:t>I/37 (</w:t>
      </w:r>
      <w:proofErr w:type="spellStart"/>
      <w:r w:rsidRPr="0046474A">
        <w:rPr>
          <w:rFonts w:ascii="Arial" w:hAnsi="Arial" w:cs="Arial"/>
          <w:sz w:val="22"/>
          <w:szCs w:val="22"/>
        </w:rPr>
        <w:t>Plotiště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46474A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46474A">
        <w:rPr>
          <w:rFonts w:ascii="Arial" w:hAnsi="Arial" w:cs="Arial"/>
          <w:sz w:val="22"/>
          <w:szCs w:val="22"/>
        </w:rPr>
        <w:t>Jaroměř)</w:t>
      </w:r>
    </w:p>
    <w:p w:rsidR="0020074C" w:rsidRPr="0046474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sz w:val="22"/>
          <w:szCs w:val="22"/>
        </w:rPr>
        <w:t>II/299 (Jaroměř)</w:t>
      </w:r>
    </w:p>
    <w:p w:rsidR="0020074C" w:rsidRPr="0046474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sz w:val="22"/>
          <w:szCs w:val="22"/>
        </w:rPr>
        <w:t>II/285 (Jaroměř)</w:t>
      </w:r>
    </w:p>
    <w:p w:rsidR="0020074C" w:rsidRPr="0046474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sz w:val="22"/>
          <w:szCs w:val="22"/>
        </w:rPr>
        <w:t>II/304 (Č. Skalice)</w:t>
      </w:r>
    </w:p>
    <w:p w:rsidR="0020074C" w:rsidRPr="0046474A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46474A">
        <w:rPr>
          <w:rFonts w:ascii="Arial" w:hAnsi="Arial" w:cs="Arial"/>
          <w:sz w:val="22"/>
          <w:szCs w:val="22"/>
        </w:rPr>
        <w:t>I/14 (Náchod)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3C7056" w:rsidRDefault="0020074C" w:rsidP="0020074C">
      <w:pPr>
        <w:rPr>
          <w:rFonts w:ascii="Arial" w:hAnsi="Arial" w:cs="Arial"/>
        </w:rPr>
      </w:pPr>
      <w:proofErr w:type="gramStart"/>
      <w:r w:rsidRPr="003C7056">
        <w:rPr>
          <w:rFonts w:ascii="Arial" w:hAnsi="Arial" w:cs="Arial"/>
          <w:b/>
          <w:u w:val="single"/>
        </w:rPr>
        <w:t>SILNICE  I / 34</w:t>
      </w:r>
      <w:proofErr w:type="gramEnd"/>
    </w:p>
    <w:p w:rsidR="0020074C" w:rsidRDefault="0020074C" w:rsidP="0020074C"/>
    <w:p w:rsidR="0020074C" w:rsidRPr="003C7056" w:rsidRDefault="0020074C" w:rsidP="0020074C">
      <w:p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b/>
          <w:sz w:val="22"/>
          <w:szCs w:val="22"/>
        </w:rPr>
        <w:t>ČESKÉ BUDĚJOVICE</w:t>
      </w:r>
    </w:p>
    <w:p w:rsidR="0020074C" w:rsidRPr="003C7056" w:rsidRDefault="0020074C" w:rsidP="0020074C">
      <w:pPr>
        <w:rPr>
          <w:rFonts w:ascii="Arial" w:hAnsi="Arial" w:cs="Arial"/>
          <w:b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ab/>
        <w:t>(TŘEBOŇ)</w:t>
      </w:r>
    </w:p>
    <w:p w:rsidR="0020074C" w:rsidRPr="003C7056" w:rsidRDefault="0020074C" w:rsidP="0020074C">
      <w:pPr>
        <w:rPr>
          <w:rFonts w:ascii="Arial" w:hAnsi="Arial" w:cs="Arial"/>
          <w:caps/>
          <w:sz w:val="22"/>
          <w:szCs w:val="22"/>
        </w:rPr>
      </w:pPr>
      <w:r w:rsidRPr="003C7056">
        <w:rPr>
          <w:rFonts w:ascii="Arial" w:hAnsi="Arial" w:cs="Arial"/>
          <w:b/>
          <w:caps/>
          <w:sz w:val="22"/>
          <w:szCs w:val="22"/>
        </w:rPr>
        <w:t>jindřichův hradec</w:t>
      </w:r>
    </w:p>
    <w:p w:rsidR="0020074C" w:rsidRPr="003C7056" w:rsidRDefault="0020074C" w:rsidP="0020074C">
      <w:p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ab/>
        <w:t>(KAMENICE NAD LIPOU)</w:t>
      </w:r>
    </w:p>
    <w:p w:rsidR="0020074C" w:rsidRPr="003C7056" w:rsidRDefault="0020074C" w:rsidP="0020074C">
      <w:p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b/>
          <w:sz w:val="22"/>
          <w:szCs w:val="22"/>
        </w:rPr>
        <w:t>PELHŘIMOV</w:t>
      </w:r>
    </w:p>
    <w:p w:rsidR="0020074C" w:rsidRPr="003C7056" w:rsidRDefault="0020074C" w:rsidP="0020074C">
      <w:pPr>
        <w:rPr>
          <w:rFonts w:ascii="Arial" w:hAnsi="Arial" w:cs="Arial"/>
          <w:b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ab/>
        <w:t>(HUMPOLEC)</w:t>
      </w:r>
    </w:p>
    <w:p w:rsidR="0020074C" w:rsidRPr="003C7056" w:rsidRDefault="0020074C" w:rsidP="0020074C">
      <w:p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b/>
          <w:caps/>
          <w:sz w:val="22"/>
          <w:szCs w:val="22"/>
        </w:rPr>
        <w:t>havlíčkův brod</w:t>
      </w:r>
    </w:p>
    <w:p w:rsidR="0020074C" w:rsidRPr="003C7056" w:rsidRDefault="0020074C" w:rsidP="0020074C">
      <w:pPr>
        <w:rPr>
          <w:rFonts w:ascii="Arial" w:hAnsi="Arial" w:cs="Arial"/>
          <w:b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ab/>
        <w:t>(ŽDÍREC)</w:t>
      </w:r>
    </w:p>
    <w:p w:rsidR="0020074C" w:rsidRPr="003C7056" w:rsidRDefault="0020074C" w:rsidP="0020074C">
      <w:pPr>
        <w:rPr>
          <w:rFonts w:ascii="Arial" w:hAnsi="Arial" w:cs="Arial"/>
          <w:b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ab/>
        <w:t>(HLINSKO)</w:t>
      </w:r>
    </w:p>
    <w:p w:rsidR="0020074C" w:rsidRPr="003C7056" w:rsidRDefault="0020074C" w:rsidP="0020074C">
      <w:p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ab/>
        <w:t>(POLIČKA)</w:t>
      </w:r>
    </w:p>
    <w:p w:rsidR="0020074C" w:rsidRPr="003C7056" w:rsidRDefault="0020074C" w:rsidP="0020074C">
      <w:p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b/>
          <w:sz w:val="22"/>
          <w:szCs w:val="22"/>
        </w:rPr>
        <w:t>SVITAVY</w:t>
      </w:r>
    </w:p>
    <w:p w:rsidR="0020074C" w:rsidRPr="003C7056" w:rsidRDefault="0020074C" w:rsidP="0020074C">
      <w:pPr>
        <w:rPr>
          <w:rFonts w:ascii="Arial" w:hAnsi="Arial" w:cs="Arial"/>
          <w:b/>
          <w:sz w:val="22"/>
          <w:szCs w:val="22"/>
        </w:rPr>
      </w:pPr>
      <w:r w:rsidRPr="003C7056">
        <w:rPr>
          <w:rFonts w:ascii="Arial" w:hAnsi="Arial" w:cs="Arial"/>
          <w:b/>
          <w:sz w:val="22"/>
          <w:szCs w:val="22"/>
        </w:rPr>
        <w:t>MORAVSKÁ TŘEBOVÁ</w:t>
      </w:r>
    </w:p>
    <w:p w:rsidR="0020074C" w:rsidRPr="003C7056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3C7056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3C7056" w:rsidRDefault="0020074C" w:rsidP="0020074C">
      <w:p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3C7056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Default="0020074C" w:rsidP="0020074C">
      <w:pPr>
        <w:numPr>
          <w:ilvl w:val="0"/>
          <w:numId w:val="1"/>
        </w:numPr>
      </w:pPr>
      <w:r w:rsidRPr="003C7056">
        <w:rPr>
          <w:rFonts w:ascii="Arial" w:hAnsi="Arial" w:cs="Arial"/>
          <w:sz w:val="22"/>
          <w:szCs w:val="22"/>
        </w:rPr>
        <w:t>OLOMOUC v úseku Svitavy</w:t>
      </w:r>
      <w:r>
        <w:rPr>
          <w:rFonts w:ascii="Arial" w:hAnsi="Arial" w:cs="Arial"/>
          <w:sz w:val="22"/>
          <w:szCs w:val="22"/>
        </w:rPr>
        <w:t xml:space="preserve"> </w:t>
      </w:r>
      <w:r w:rsidRPr="003C705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3C7056">
        <w:rPr>
          <w:rFonts w:ascii="Arial" w:hAnsi="Arial" w:cs="Arial"/>
          <w:sz w:val="22"/>
          <w:szCs w:val="22"/>
        </w:rPr>
        <w:t>křiž. I/35</w:t>
      </w:r>
    </w:p>
    <w:p w:rsidR="0020074C" w:rsidRDefault="0020074C" w:rsidP="0020074C"/>
    <w:p w:rsidR="0020074C" w:rsidRDefault="0020074C" w:rsidP="0020074C"/>
    <w:p w:rsidR="0020074C" w:rsidRPr="003C7056" w:rsidRDefault="0020074C" w:rsidP="0020074C">
      <w:p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3C7056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3C7056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>I/24 (Třeboň)</w:t>
      </w:r>
    </w:p>
    <w:p w:rsidR="0020074C" w:rsidRPr="003C7056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>I/23 (</w:t>
      </w:r>
      <w:proofErr w:type="spellStart"/>
      <w:r w:rsidRPr="003C7056">
        <w:rPr>
          <w:rFonts w:ascii="Arial" w:hAnsi="Arial" w:cs="Arial"/>
          <w:sz w:val="22"/>
          <w:szCs w:val="22"/>
        </w:rPr>
        <w:t>Jindř</w:t>
      </w:r>
      <w:proofErr w:type="spellEnd"/>
      <w:r w:rsidRPr="003C7056">
        <w:rPr>
          <w:rFonts w:ascii="Arial" w:hAnsi="Arial" w:cs="Arial"/>
          <w:sz w:val="22"/>
          <w:szCs w:val="22"/>
        </w:rPr>
        <w:t>. Hradec</w:t>
      </w:r>
      <w:r>
        <w:rPr>
          <w:rFonts w:ascii="Arial" w:hAnsi="Arial" w:cs="Arial"/>
          <w:sz w:val="22"/>
          <w:szCs w:val="22"/>
        </w:rPr>
        <w:t xml:space="preserve"> </w:t>
      </w:r>
      <w:r w:rsidRPr="003C705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3C7056">
        <w:rPr>
          <w:rFonts w:ascii="Arial" w:hAnsi="Arial" w:cs="Arial"/>
          <w:sz w:val="22"/>
          <w:szCs w:val="22"/>
        </w:rPr>
        <w:t>Jarošov)</w:t>
      </w:r>
    </w:p>
    <w:p w:rsidR="0020074C" w:rsidRPr="003C7056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>II/128 (Jindřichův Hradec)</w:t>
      </w:r>
    </w:p>
    <w:p w:rsidR="0020074C" w:rsidRPr="003C7056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>II/112 (Pelhřimov)</w:t>
      </w:r>
    </w:p>
    <w:p w:rsidR="0020074C" w:rsidRPr="003C7056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>I/19 (Pelhřimov</w:t>
      </w:r>
      <w:r>
        <w:rPr>
          <w:rFonts w:ascii="Arial" w:hAnsi="Arial" w:cs="Arial"/>
          <w:sz w:val="22"/>
          <w:szCs w:val="22"/>
        </w:rPr>
        <w:t xml:space="preserve"> </w:t>
      </w:r>
      <w:r w:rsidRPr="003C705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C7056">
        <w:rPr>
          <w:rFonts w:ascii="Arial" w:hAnsi="Arial" w:cs="Arial"/>
          <w:sz w:val="22"/>
          <w:szCs w:val="22"/>
        </w:rPr>
        <w:t>Havl</w:t>
      </w:r>
      <w:proofErr w:type="spellEnd"/>
      <w:r w:rsidRPr="003C7056">
        <w:rPr>
          <w:rFonts w:ascii="Arial" w:hAnsi="Arial" w:cs="Arial"/>
          <w:sz w:val="22"/>
          <w:szCs w:val="22"/>
        </w:rPr>
        <w:t>. Brod)</w:t>
      </w:r>
    </w:p>
    <w:p w:rsidR="0020074C" w:rsidRPr="003C7056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>II/347 (Humpolec)</w:t>
      </w:r>
    </w:p>
    <w:p w:rsidR="0020074C" w:rsidRPr="003C7056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>II/351 (Česká Bělá)</w:t>
      </w:r>
    </w:p>
    <w:p w:rsidR="0020074C" w:rsidRPr="003C7056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>II/357 (Borová)</w:t>
      </w:r>
    </w:p>
    <w:p w:rsidR="0020074C" w:rsidRPr="003C7056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>II/360 (Polička)</w:t>
      </w:r>
    </w:p>
    <w:p w:rsidR="0020074C" w:rsidRPr="003C7056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3C7056">
        <w:rPr>
          <w:rFonts w:ascii="Arial" w:hAnsi="Arial" w:cs="Arial"/>
          <w:sz w:val="22"/>
          <w:szCs w:val="22"/>
        </w:rPr>
        <w:t>II/366 (Svitavy)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Default="0020074C" w:rsidP="0020074C">
      <w:pPr>
        <w:rPr>
          <w:bCs/>
        </w:rPr>
      </w:pPr>
      <w:r w:rsidRPr="00B52725">
        <w:rPr>
          <w:rFonts w:ascii="Arial" w:hAnsi="Arial" w:cs="Arial"/>
          <w:b/>
          <w:u w:val="single"/>
        </w:rPr>
        <w:t xml:space="preserve">SILNICE  I / </w:t>
      </w:r>
      <w:proofErr w:type="gramStart"/>
      <w:r w:rsidRPr="00B52725">
        <w:rPr>
          <w:rFonts w:ascii="Arial" w:hAnsi="Arial" w:cs="Arial"/>
          <w:b/>
          <w:u w:val="single"/>
        </w:rPr>
        <w:t>35</w:t>
      </w:r>
      <w:r>
        <w:rPr>
          <w:bCs/>
        </w:rPr>
        <w:t xml:space="preserve">  </w:t>
      </w:r>
      <w:r w:rsidRPr="00B52725">
        <w:rPr>
          <w:rFonts w:ascii="Arial" w:hAnsi="Arial" w:cs="Arial"/>
          <w:bCs/>
          <w:sz w:val="22"/>
          <w:szCs w:val="22"/>
        </w:rPr>
        <w:t>(v úsecích</w:t>
      </w:r>
      <w:proofErr w:type="gramEnd"/>
      <w:r w:rsidRPr="00B52725">
        <w:rPr>
          <w:rFonts w:ascii="Arial" w:hAnsi="Arial" w:cs="Arial"/>
          <w:bCs/>
          <w:sz w:val="22"/>
          <w:szCs w:val="22"/>
        </w:rPr>
        <w:t xml:space="preserve"> Liberec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B52725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B52725">
        <w:rPr>
          <w:rFonts w:ascii="Arial" w:hAnsi="Arial" w:cs="Arial"/>
          <w:bCs/>
          <w:sz w:val="22"/>
          <w:szCs w:val="22"/>
        </w:rPr>
        <w:t>Turnov a Mohelnice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B52725">
        <w:rPr>
          <w:rFonts w:ascii="Arial" w:hAnsi="Arial" w:cs="Arial"/>
          <w:bCs/>
          <w:sz w:val="22"/>
          <w:szCs w:val="22"/>
        </w:rPr>
        <w:t>–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B52725">
        <w:rPr>
          <w:rFonts w:ascii="Arial" w:hAnsi="Arial" w:cs="Arial"/>
          <w:bCs/>
          <w:sz w:val="22"/>
          <w:szCs w:val="22"/>
        </w:rPr>
        <w:t xml:space="preserve">Lipník nad Bečvou </w:t>
      </w:r>
      <w:r w:rsidRPr="00B52725">
        <w:rPr>
          <w:rFonts w:ascii="Arial" w:hAnsi="Arial" w:cs="Arial"/>
          <w:b/>
          <w:sz w:val="22"/>
          <w:szCs w:val="22"/>
        </w:rPr>
        <w:t>R 35</w:t>
      </w:r>
      <w:r w:rsidRPr="00B52725">
        <w:rPr>
          <w:rFonts w:ascii="Arial" w:hAnsi="Arial" w:cs="Arial"/>
          <w:bCs/>
          <w:sz w:val="22"/>
          <w:szCs w:val="22"/>
        </w:rPr>
        <w:t>)</w:t>
      </w:r>
    </w:p>
    <w:p w:rsidR="0020074C" w:rsidRDefault="0020074C" w:rsidP="0020074C"/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sym w:font="Symbol" w:char="F05B"/>
      </w:r>
      <w:r>
        <w:rPr>
          <w:rFonts w:ascii="Arial" w:hAnsi="Arial" w:cs="Arial"/>
          <w:b/>
          <w:sz w:val="22"/>
          <w:szCs w:val="22"/>
        </w:rPr>
        <w:t>ZITTAU, BOGATYNIA</w:t>
      </w:r>
      <w:r w:rsidRPr="00B52725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HRÁDEK NAD NISOU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LIBEREC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(TURNOV) – ve směru od Liberce dálkový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(JIČÍN)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HRADEC KRÁLOVÉ</w:t>
      </w:r>
    </w:p>
    <w:p w:rsidR="0020074C" w:rsidRPr="00B52725" w:rsidRDefault="0020074C" w:rsidP="0020074C">
      <w:pPr>
        <w:rPr>
          <w:rFonts w:ascii="Arial" w:hAnsi="Arial" w:cs="Arial"/>
          <w:b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(HOLICE)</w:t>
      </w:r>
    </w:p>
    <w:p w:rsidR="0020074C" w:rsidRPr="00B52725" w:rsidRDefault="0020074C" w:rsidP="0020074C">
      <w:pPr>
        <w:rPr>
          <w:rFonts w:ascii="Arial" w:hAnsi="Arial" w:cs="Arial"/>
          <w:b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(VYSOKÉ MÝTO)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(LITOMYŠL)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(MORAVSKÁ TŘEBOVÁ)</w:t>
      </w:r>
    </w:p>
    <w:p w:rsidR="0020074C" w:rsidRPr="00B52725" w:rsidRDefault="0020074C" w:rsidP="0020074C">
      <w:pPr>
        <w:rPr>
          <w:rFonts w:ascii="Arial" w:hAnsi="Arial" w:cs="Arial"/>
          <w:b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(MOHELNICE)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OLOMOUC</w:t>
      </w:r>
    </w:p>
    <w:p w:rsidR="0020074C" w:rsidRPr="00B52725" w:rsidRDefault="0020074C" w:rsidP="0020074C">
      <w:pPr>
        <w:rPr>
          <w:rFonts w:ascii="Arial" w:hAnsi="Arial" w:cs="Arial"/>
          <w:b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(LIPNÍK NAD BEČVOU) – ve směru od Olomouce až od M</w:t>
      </w:r>
      <w:r>
        <w:rPr>
          <w:rFonts w:ascii="Arial" w:hAnsi="Arial" w:cs="Arial"/>
          <w:sz w:val="22"/>
          <w:szCs w:val="22"/>
        </w:rPr>
        <w:t>Ú</w:t>
      </w:r>
      <w:r w:rsidRPr="00B52725">
        <w:rPr>
          <w:rFonts w:ascii="Arial" w:hAnsi="Arial" w:cs="Arial"/>
          <w:sz w:val="22"/>
          <w:szCs w:val="22"/>
        </w:rPr>
        <w:t>K Holice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HRANICE</w:t>
      </w:r>
    </w:p>
    <w:p w:rsidR="0020074C" w:rsidRPr="00B52725" w:rsidRDefault="0020074C" w:rsidP="0020074C">
      <w:pPr>
        <w:rPr>
          <w:rFonts w:ascii="Arial" w:hAnsi="Arial" w:cs="Arial"/>
          <w:b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VALAŠSKÉ MEZIŘÍČÍ</w:t>
      </w:r>
    </w:p>
    <w:p w:rsidR="0020074C" w:rsidRPr="00B52725" w:rsidRDefault="0020074C" w:rsidP="0020074C">
      <w:pPr>
        <w:rPr>
          <w:rFonts w:ascii="Arial" w:hAnsi="Arial" w:cs="Arial"/>
          <w:b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(ROŽNOV POD RADHOŠTĚM)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HORNÍ BEČVA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sym w:font="Symbol" w:char="F05B"/>
      </w:r>
      <w:r w:rsidRPr="00B52725">
        <w:rPr>
          <w:rFonts w:ascii="Arial" w:hAnsi="Arial" w:cs="Arial"/>
          <w:b/>
          <w:sz w:val="22"/>
          <w:szCs w:val="22"/>
        </w:rPr>
        <w:t>ŽILINA</w:t>
      </w:r>
      <w:r w:rsidRPr="00B52725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Default="0020074C" w:rsidP="0020074C"/>
    <w:p w:rsidR="0020074C" w:rsidRDefault="0020074C" w:rsidP="0020074C">
      <w:pPr>
        <w:rPr>
          <w:i/>
          <w:u w:val="single"/>
        </w:rPr>
      </w:pP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PRAHA v úseku křiž. I/13 (Liberec)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křiž. I/10 (Turnov)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JABLONEC n. N. v úseku křiž. I/13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křiž. I/14 (Liberec)</w:t>
      </w:r>
    </w:p>
    <w:p w:rsidR="0020074C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JABLONEC n. N. v úseku křiž. I/10 (Turnov)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křiž. I/65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color w:val="FF0000"/>
          <w:sz w:val="22"/>
          <w:szCs w:val="22"/>
        </w:rPr>
      </w:pPr>
      <w:r w:rsidRPr="00B52725">
        <w:rPr>
          <w:rFonts w:ascii="Arial" w:hAnsi="Arial" w:cs="Arial"/>
          <w:color w:val="FF0000"/>
          <w:sz w:val="22"/>
          <w:szCs w:val="22"/>
        </w:rPr>
        <w:t>NÁCHOD v úseku křiž. I/31 – křiž. I/33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SVITAVY v úseku křiž. I/44 (Mohelnice)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křiž. I/34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OSTRAVA v úseku křiž. I/46 (Olomouc)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křiž. I/47 (Hranice)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PARDUBICE v úseku křiž. I/34 (Svitavy)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křiž. I/36 (Holice)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52725" w:rsidRDefault="0020074C" w:rsidP="0020074C">
      <w:pPr>
        <w:rPr>
          <w:rFonts w:ascii="Arial" w:hAnsi="Arial" w:cs="Arial"/>
          <w:sz w:val="22"/>
          <w:szCs w:val="22"/>
          <w:u w:val="single"/>
        </w:rPr>
      </w:pP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I/13 (Bílý Kostel n. N.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Liberec)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R 10 (Turnov)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I/16 (Jičín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Úlibice)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I/11 (Hr. Králové)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I/37 (Hr. Králové)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I/31 (Hr. Králové</w:t>
      </w:r>
      <w:r>
        <w:rPr>
          <w:rFonts w:ascii="Arial" w:hAnsi="Arial" w:cs="Arial"/>
          <w:sz w:val="22"/>
          <w:szCs w:val="22"/>
        </w:rPr>
        <w:t xml:space="preserve"> - okruh</w:t>
      </w:r>
      <w:r w:rsidRPr="00B52725">
        <w:rPr>
          <w:rFonts w:ascii="Arial" w:hAnsi="Arial" w:cs="Arial"/>
          <w:sz w:val="22"/>
          <w:szCs w:val="22"/>
        </w:rPr>
        <w:t>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II/298 (Býšť)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II/357 (Vysoké Mýto)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II/358 (Litomyšl)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II/360 (Litomyšl)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I/43 (poblíž Svitavy)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I/46 (Olomouc)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I/47 (Lipník n. B.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Hranice)</w:t>
      </w:r>
    </w:p>
    <w:p w:rsidR="0020074C" w:rsidRDefault="0020074C" w:rsidP="0020074C">
      <w:pPr>
        <w:numPr>
          <w:ilvl w:val="0"/>
          <w:numId w:val="1"/>
        </w:numPr>
      </w:pPr>
      <w:r w:rsidRPr="00B52725">
        <w:rPr>
          <w:rFonts w:ascii="Arial" w:hAnsi="Arial" w:cs="Arial"/>
          <w:sz w:val="22"/>
          <w:szCs w:val="22"/>
        </w:rPr>
        <w:t>I/57 (Val. Meziříčí)</w:t>
      </w:r>
    </w:p>
    <w:p w:rsidR="0020074C" w:rsidRDefault="0020074C" w:rsidP="0020074C">
      <w:r>
        <w:t>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B52725" w:rsidRDefault="0020074C" w:rsidP="0020074C">
      <w:pPr>
        <w:rPr>
          <w:rFonts w:ascii="Arial" w:hAnsi="Arial" w:cs="Arial"/>
        </w:rPr>
      </w:pPr>
      <w:proofErr w:type="gramStart"/>
      <w:r w:rsidRPr="00B52725">
        <w:rPr>
          <w:rFonts w:ascii="Arial" w:hAnsi="Arial" w:cs="Arial"/>
          <w:b/>
          <w:u w:val="single"/>
        </w:rPr>
        <w:t>SILNICE  I / 36</w:t>
      </w:r>
      <w:proofErr w:type="gramEnd"/>
    </w:p>
    <w:p w:rsidR="0020074C" w:rsidRDefault="0020074C" w:rsidP="0020074C"/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CHLUMEC NAD CIDLINOU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(LÁZNĚ BOHDANEČ)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PARDUBICE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(SEZEMICE)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HOLICE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II/323 (</w:t>
      </w:r>
      <w:proofErr w:type="spellStart"/>
      <w:r w:rsidRPr="00B52725">
        <w:rPr>
          <w:rFonts w:ascii="Arial" w:hAnsi="Arial" w:cs="Arial"/>
          <w:sz w:val="22"/>
          <w:szCs w:val="22"/>
        </w:rPr>
        <w:t>Rohovládova</w:t>
      </w:r>
      <w:proofErr w:type="spellEnd"/>
      <w:r w:rsidRPr="00B52725">
        <w:rPr>
          <w:rFonts w:ascii="Arial" w:hAnsi="Arial" w:cs="Arial"/>
          <w:sz w:val="22"/>
          <w:szCs w:val="22"/>
        </w:rPr>
        <w:t xml:space="preserve"> Bělá)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II/333 (L. Bohdaneč)</w:t>
      </w:r>
    </w:p>
    <w:p w:rsidR="0020074C" w:rsidRDefault="0020074C" w:rsidP="0020074C">
      <w:pPr>
        <w:numPr>
          <w:ilvl w:val="0"/>
          <w:numId w:val="1"/>
        </w:numPr>
      </w:pPr>
      <w:r w:rsidRPr="00B52725">
        <w:rPr>
          <w:rFonts w:ascii="Arial" w:hAnsi="Arial" w:cs="Arial"/>
          <w:sz w:val="22"/>
          <w:szCs w:val="22"/>
        </w:rPr>
        <w:t>I/37 (Pardubice)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B52725" w:rsidRDefault="0020074C" w:rsidP="0020074C">
      <w:pPr>
        <w:rPr>
          <w:rFonts w:ascii="Arial" w:hAnsi="Arial" w:cs="Arial"/>
        </w:rPr>
      </w:pPr>
      <w:proofErr w:type="gramStart"/>
      <w:r w:rsidRPr="00B52725">
        <w:rPr>
          <w:rFonts w:ascii="Arial" w:hAnsi="Arial" w:cs="Arial"/>
          <w:b/>
          <w:u w:val="single"/>
        </w:rPr>
        <w:t>SILNICE  I / 37</w:t>
      </w:r>
      <w:proofErr w:type="gramEnd"/>
    </w:p>
    <w:p w:rsidR="0020074C" w:rsidRDefault="0020074C" w:rsidP="0020074C"/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TRUTNOV</w:t>
      </w:r>
    </w:p>
    <w:p w:rsidR="0020074C" w:rsidRPr="00B52725" w:rsidRDefault="0020074C" w:rsidP="0020074C">
      <w:pPr>
        <w:rPr>
          <w:rFonts w:ascii="Arial" w:hAnsi="Arial" w:cs="Arial"/>
          <w:b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</w:t>
      </w:r>
      <w:r w:rsidRPr="00B52725">
        <w:rPr>
          <w:rFonts w:ascii="Arial" w:hAnsi="Arial" w:cs="Arial"/>
          <w:caps/>
          <w:sz w:val="22"/>
          <w:szCs w:val="22"/>
        </w:rPr>
        <w:t>dvůr králové NAD LABEM</w:t>
      </w:r>
      <w:r w:rsidRPr="00B52725">
        <w:rPr>
          <w:rFonts w:ascii="Arial" w:hAnsi="Arial" w:cs="Arial"/>
          <w:sz w:val="22"/>
          <w:szCs w:val="22"/>
        </w:rPr>
        <w:t>)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(JAROMĚŘ)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HRADEC KRÁLOVÉ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PARDUBICE</w:t>
      </w:r>
    </w:p>
    <w:p w:rsidR="0020074C" w:rsidRPr="00B52725" w:rsidRDefault="0020074C" w:rsidP="0020074C">
      <w:pPr>
        <w:rPr>
          <w:rFonts w:ascii="Arial" w:hAnsi="Arial" w:cs="Arial"/>
          <w:b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(CHRUDIM)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(NASAVRKY)</w:t>
      </w:r>
    </w:p>
    <w:p w:rsidR="0020074C" w:rsidRPr="00B52725" w:rsidRDefault="0020074C" w:rsidP="0020074C">
      <w:pPr>
        <w:rPr>
          <w:rFonts w:ascii="Arial" w:hAnsi="Arial" w:cs="Arial"/>
          <w:b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(ŽDÍREC NAD DOUBRAVOU)</w:t>
      </w:r>
    </w:p>
    <w:p w:rsidR="0020074C" w:rsidRPr="00B52725" w:rsidRDefault="0020074C" w:rsidP="0020074C">
      <w:pPr>
        <w:rPr>
          <w:rFonts w:ascii="Arial" w:hAnsi="Arial" w:cs="Arial"/>
          <w:b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ŽĎÁR NAD SÁZAVOU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ab/>
        <w:t>(KŘIŽANOV)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b/>
          <w:sz w:val="22"/>
          <w:szCs w:val="22"/>
        </w:rPr>
        <w:t>VELKÁ BÍTEŠ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HAVL. BROD v úseku křiž. I/36 (Pardubice)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křiž. I/34 (Ždírec n. D.)</w:t>
      </w:r>
    </w:p>
    <w:p w:rsidR="0020074C" w:rsidRDefault="0020074C" w:rsidP="0020074C">
      <w:pPr>
        <w:numPr>
          <w:ilvl w:val="0"/>
          <w:numId w:val="1"/>
        </w:numPr>
      </w:pPr>
      <w:r w:rsidRPr="00B52725">
        <w:rPr>
          <w:rFonts w:ascii="Arial" w:hAnsi="Arial" w:cs="Arial"/>
          <w:sz w:val="22"/>
          <w:szCs w:val="22"/>
        </w:rPr>
        <w:lastRenderedPageBreak/>
        <w:t>BRNO v úseku křiž. I/19 (Žďár n. S.)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Velká Bíteš</w:t>
      </w:r>
    </w:p>
    <w:p w:rsidR="0020074C" w:rsidRDefault="0020074C" w:rsidP="0020074C"/>
    <w:p w:rsidR="0020074C" w:rsidRDefault="0020074C" w:rsidP="0020074C"/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B52725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II/300 (Trutnov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Kocbeře)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I/33 (Jaroměř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52725">
        <w:rPr>
          <w:rFonts w:ascii="Arial" w:hAnsi="Arial" w:cs="Arial"/>
          <w:sz w:val="22"/>
          <w:szCs w:val="22"/>
        </w:rPr>
        <w:t>Plotiště</w:t>
      </w:r>
      <w:proofErr w:type="spellEnd"/>
      <w:r w:rsidRPr="00B52725">
        <w:rPr>
          <w:rFonts w:ascii="Arial" w:hAnsi="Arial" w:cs="Arial"/>
          <w:sz w:val="22"/>
          <w:szCs w:val="22"/>
        </w:rPr>
        <w:t>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I/35 (</w:t>
      </w:r>
      <w:proofErr w:type="spellStart"/>
      <w:r w:rsidRPr="00B52725">
        <w:rPr>
          <w:rFonts w:ascii="Arial" w:hAnsi="Arial" w:cs="Arial"/>
          <w:sz w:val="22"/>
          <w:szCs w:val="22"/>
        </w:rPr>
        <w:t>Plotiště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Hr. Králové)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I/11 (</w:t>
      </w:r>
      <w:proofErr w:type="spellStart"/>
      <w:r w:rsidRPr="00B52725">
        <w:rPr>
          <w:rFonts w:ascii="Arial" w:hAnsi="Arial" w:cs="Arial"/>
          <w:sz w:val="22"/>
          <w:szCs w:val="22"/>
        </w:rPr>
        <w:t>Plotiště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Hr. Králové)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I/31 (Hr. Králové</w:t>
      </w:r>
      <w:r>
        <w:rPr>
          <w:rFonts w:ascii="Arial" w:hAnsi="Arial" w:cs="Arial"/>
          <w:sz w:val="22"/>
          <w:szCs w:val="22"/>
        </w:rPr>
        <w:t xml:space="preserve"> - okruh</w:t>
      </w:r>
      <w:r w:rsidRPr="00B52725">
        <w:rPr>
          <w:rFonts w:ascii="Arial" w:hAnsi="Arial" w:cs="Arial"/>
          <w:sz w:val="22"/>
          <w:szCs w:val="22"/>
        </w:rPr>
        <w:t>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II/324 (Opatovice n. L.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52725">
        <w:rPr>
          <w:rFonts w:ascii="Arial" w:hAnsi="Arial" w:cs="Arial"/>
          <w:sz w:val="22"/>
          <w:szCs w:val="22"/>
        </w:rPr>
        <w:t>Hrobice)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I/36 (Pardubice)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I/17 (Chrudim)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II/340 (Chrudim)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II/337 (Nasavrky)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II/343 (Trhová Kamenice)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II/353 (Žďár n. S.)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>I/19 (Žďár n. S.)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 xml:space="preserve">II/354 (Ostrov n. </w:t>
      </w:r>
      <w:proofErr w:type="spellStart"/>
      <w:r w:rsidRPr="00B52725">
        <w:rPr>
          <w:rFonts w:ascii="Arial" w:hAnsi="Arial" w:cs="Arial"/>
          <w:sz w:val="22"/>
          <w:szCs w:val="22"/>
        </w:rPr>
        <w:t>Osl</w:t>
      </w:r>
      <w:proofErr w:type="spellEnd"/>
      <w:r w:rsidRPr="00B52725">
        <w:rPr>
          <w:rFonts w:ascii="Arial" w:hAnsi="Arial" w:cs="Arial"/>
          <w:sz w:val="22"/>
          <w:szCs w:val="22"/>
        </w:rPr>
        <w:t>.)</w:t>
      </w:r>
    </w:p>
    <w:p w:rsidR="0020074C" w:rsidRPr="00B52725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52725">
        <w:rPr>
          <w:rFonts w:ascii="Arial" w:hAnsi="Arial" w:cs="Arial"/>
          <w:sz w:val="22"/>
          <w:szCs w:val="22"/>
        </w:rPr>
        <w:t xml:space="preserve">II/388 (Ostrov n. </w:t>
      </w:r>
      <w:proofErr w:type="spellStart"/>
      <w:r w:rsidRPr="00B52725">
        <w:rPr>
          <w:rFonts w:ascii="Arial" w:hAnsi="Arial" w:cs="Arial"/>
          <w:sz w:val="22"/>
          <w:szCs w:val="22"/>
        </w:rPr>
        <w:t>Osl</w:t>
      </w:r>
      <w:proofErr w:type="spellEnd"/>
      <w:r w:rsidRPr="00B52725">
        <w:rPr>
          <w:rFonts w:ascii="Arial" w:hAnsi="Arial" w:cs="Arial"/>
          <w:sz w:val="22"/>
          <w:szCs w:val="22"/>
        </w:rPr>
        <w:t>.)</w:t>
      </w:r>
    </w:p>
    <w:p w:rsidR="0020074C" w:rsidRDefault="0020074C" w:rsidP="0020074C">
      <w:pPr>
        <w:numPr>
          <w:ilvl w:val="0"/>
          <w:numId w:val="1"/>
        </w:numPr>
      </w:pPr>
      <w:r w:rsidRPr="00B52725">
        <w:rPr>
          <w:rFonts w:ascii="Arial" w:hAnsi="Arial" w:cs="Arial"/>
          <w:sz w:val="22"/>
          <w:szCs w:val="22"/>
        </w:rPr>
        <w:t>II/360 (Křižanov)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EA07A7" w:rsidRDefault="0020074C" w:rsidP="0020074C">
      <w:pPr>
        <w:rPr>
          <w:rFonts w:ascii="Arial" w:hAnsi="Arial" w:cs="Arial"/>
        </w:rPr>
      </w:pPr>
      <w:proofErr w:type="gramStart"/>
      <w:r w:rsidRPr="00EA07A7">
        <w:rPr>
          <w:rFonts w:ascii="Arial" w:hAnsi="Arial" w:cs="Arial"/>
          <w:b/>
          <w:u w:val="single"/>
        </w:rPr>
        <w:t>SILNICE  I / 38</w:t>
      </w:r>
      <w:proofErr w:type="gramEnd"/>
    </w:p>
    <w:p w:rsidR="0020074C" w:rsidRDefault="0020074C" w:rsidP="0020074C"/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ČESKÁ LÍPA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ab/>
        <w:t>(DOKSY)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MLADÁ BOLESLAV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ab/>
        <w:t>(NYMBURK)</w:t>
      </w:r>
    </w:p>
    <w:p w:rsidR="0020074C" w:rsidRPr="00EA07A7" w:rsidRDefault="0020074C" w:rsidP="0020074C">
      <w:pPr>
        <w:rPr>
          <w:rFonts w:ascii="Arial" w:hAnsi="Arial" w:cs="Arial"/>
          <w:b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KOLÍN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ab/>
        <w:t>(ČÁSLAV)</w:t>
      </w:r>
    </w:p>
    <w:p w:rsidR="0020074C" w:rsidRPr="00EA07A7" w:rsidRDefault="0020074C" w:rsidP="0020074C">
      <w:pPr>
        <w:rPr>
          <w:rFonts w:ascii="Arial" w:hAnsi="Arial" w:cs="Arial"/>
          <w:b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ab/>
        <w:t>(</w:t>
      </w:r>
      <w:r w:rsidRPr="00EA07A7">
        <w:rPr>
          <w:rFonts w:ascii="Arial" w:hAnsi="Arial" w:cs="Arial"/>
          <w:caps/>
          <w:sz w:val="22"/>
          <w:szCs w:val="22"/>
        </w:rPr>
        <w:t>golčův jeníkov</w:t>
      </w:r>
      <w:r w:rsidRPr="00EA07A7">
        <w:rPr>
          <w:rFonts w:ascii="Arial" w:hAnsi="Arial" w:cs="Arial"/>
          <w:sz w:val="22"/>
          <w:szCs w:val="22"/>
        </w:rPr>
        <w:t>)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caps/>
          <w:sz w:val="22"/>
          <w:szCs w:val="22"/>
        </w:rPr>
        <w:t>havlíčkův brod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ab/>
        <w:t>(ŠTOKY)</w:t>
      </w:r>
    </w:p>
    <w:p w:rsidR="0020074C" w:rsidRPr="00EA07A7" w:rsidRDefault="0020074C" w:rsidP="0020074C">
      <w:pPr>
        <w:rPr>
          <w:rFonts w:ascii="Arial" w:hAnsi="Arial" w:cs="Arial"/>
          <w:b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JIHLAVA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ab/>
        <w:t>(MORAVSKÉ BUDĚJOVICE)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ZNOJMO</w:t>
      </w:r>
    </w:p>
    <w:p w:rsidR="0020074C" w:rsidRPr="00EA07A7" w:rsidRDefault="0020074C" w:rsidP="0020074C">
      <w:pPr>
        <w:rPr>
          <w:rFonts w:ascii="Arial" w:hAnsi="Arial" w:cs="Arial"/>
          <w:b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HATĚ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sym w:font="Symbol" w:char="F05B"/>
      </w:r>
      <w:r w:rsidRPr="00EA07A7">
        <w:rPr>
          <w:rFonts w:ascii="Arial" w:hAnsi="Arial" w:cs="Arial"/>
          <w:b/>
          <w:sz w:val="22"/>
          <w:szCs w:val="22"/>
        </w:rPr>
        <w:t>WIEN</w:t>
      </w:r>
      <w:r w:rsidRPr="00EA07A7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Default="0020074C" w:rsidP="0020074C">
      <w:pPr>
        <w:numPr>
          <w:ilvl w:val="0"/>
          <w:numId w:val="1"/>
        </w:numPr>
      </w:pPr>
      <w:r w:rsidRPr="00EA07A7">
        <w:rPr>
          <w:rFonts w:ascii="Arial" w:hAnsi="Arial" w:cs="Arial"/>
          <w:sz w:val="22"/>
          <w:szCs w:val="22"/>
        </w:rPr>
        <w:t>BRNO v úseku Hatě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křiž. I/53 (Znojmo)</w:t>
      </w:r>
    </w:p>
    <w:p w:rsidR="0020074C" w:rsidRDefault="0020074C" w:rsidP="0020074C"/>
    <w:p w:rsidR="0020074C" w:rsidRDefault="0020074C" w:rsidP="0020074C"/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R 10 (M</w:t>
      </w:r>
      <w:r>
        <w:rPr>
          <w:rFonts w:ascii="Arial" w:hAnsi="Arial" w:cs="Arial"/>
          <w:sz w:val="22"/>
          <w:szCs w:val="22"/>
        </w:rPr>
        <w:t>Ú</w:t>
      </w:r>
      <w:r w:rsidRPr="00EA07A7">
        <w:rPr>
          <w:rFonts w:ascii="Arial" w:hAnsi="Arial" w:cs="Arial"/>
          <w:sz w:val="22"/>
          <w:szCs w:val="22"/>
        </w:rPr>
        <w:t xml:space="preserve">K </w:t>
      </w:r>
      <w:proofErr w:type="spellStart"/>
      <w:r w:rsidRPr="00EA07A7">
        <w:rPr>
          <w:rFonts w:ascii="Arial" w:hAnsi="Arial" w:cs="Arial"/>
          <w:sz w:val="22"/>
          <w:szCs w:val="22"/>
        </w:rPr>
        <w:t>Bezděčín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Ú</w:t>
      </w:r>
      <w:r w:rsidRPr="00EA07A7">
        <w:rPr>
          <w:rFonts w:ascii="Arial" w:hAnsi="Arial" w:cs="Arial"/>
          <w:sz w:val="22"/>
          <w:szCs w:val="22"/>
        </w:rPr>
        <w:t>K Ml. Boleslav)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I/16 (M</w:t>
      </w:r>
      <w:r>
        <w:rPr>
          <w:rFonts w:ascii="Arial" w:hAnsi="Arial" w:cs="Arial"/>
          <w:sz w:val="22"/>
          <w:szCs w:val="22"/>
        </w:rPr>
        <w:t>Ú</w:t>
      </w:r>
      <w:r w:rsidRPr="00EA07A7">
        <w:rPr>
          <w:rFonts w:ascii="Arial" w:hAnsi="Arial" w:cs="Arial"/>
          <w:sz w:val="22"/>
          <w:szCs w:val="22"/>
        </w:rPr>
        <w:t xml:space="preserve">K </w:t>
      </w:r>
      <w:proofErr w:type="spellStart"/>
      <w:r w:rsidRPr="00EA07A7">
        <w:rPr>
          <w:rFonts w:ascii="Arial" w:hAnsi="Arial" w:cs="Arial"/>
          <w:sz w:val="22"/>
          <w:szCs w:val="22"/>
        </w:rPr>
        <w:t>Bezděčín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Ú</w:t>
      </w:r>
      <w:r w:rsidRPr="00EA07A7">
        <w:rPr>
          <w:rFonts w:ascii="Arial" w:hAnsi="Arial" w:cs="Arial"/>
          <w:sz w:val="22"/>
          <w:szCs w:val="22"/>
        </w:rPr>
        <w:t>K Ml. Boleslav)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II/275 (Luštěnice)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lastRenderedPageBreak/>
        <w:t>II/330 (Nymburk)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II/125 (Kolín)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II/337 (Čáslav)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II/150 (</w:t>
      </w:r>
      <w:proofErr w:type="spellStart"/>
      <w:r w:rsidRPr="00EA07A7">
        <w:rPr>
          <w:rFonts w:ascii="Arial" w:hAnsi="Arial" w:cs="Arial"/>
          <w:sz w:val="22"/>
          <w:szCs w:val="22"/>
        </w:rPr>
        <w:t>Havl</w:t>
      </w:r>
      <w:proofErr w:type="spellEnd"/>
      <w:r w:rsidRPr="00EA07A7">
        <w:rPr>
          <w:rFonts w:ascii="Arial" w:hAnsi="Arial" w:cs="Arial"/>
          <w:sz w:val="22"/>
          <w:szCs w:val="22"/>
        </w:rPr>
        <w:t>. Brod)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II/602 (Jihlava)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II/403 (Stonařov)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II/410 (Želetava)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II/152 (Mor. Budějovice)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II/398 (Pavlice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Vr</w:t>
      </w:r>
      <w:r>
        <w:rPr>
          <w:rFonts w:ascii="Arial" w:hAnsi="Arial" w:cs="Arial"/>
          <w:sz w:val="22"/>
          <w:szCs w:val="22"/>
        </w:rPr>
        <w:t>anovská</w:t>
      </w:r>
      <w:r w:rsidRPr="00EA07A7">
        <w:rPr>
          <w:rFonts w:ascii="Arial" w:hAnsi="Arial" w:cs="Arial"/>
          <w:sz w:val="22"/>
          <w:szCs w:val="22"/>
        </w:rPr>
        <w:t xml:space="preserve"> Ves)</w:t>
      </w:r>
    </w:p>
    <w:p w:rsidR="0020074C" w:rsidRDefault="0020074C" w:rsidP="0020074C">
      <w:pPr>
        <w:numPr>
          <w:ilvl w:val="0"/>
          <w:numId w:val="1"/>
        </w:numPr>
      </w:pPr>
      <w:r w:rsidRPr="00EA07A7">
        <w:rPr>
          <w:rFonts w:ascii="Arial" w:hAnsi="Arial" w:cs="Arial"/>
          <w:sz w:val="22"/>
          <w:szCs w:val="22"/>
        </w:rPr>
        <w:t>II/413 (Znojmo)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EA07A7" w:rsidRDefault="0020074C" w:rsidP="0020074C">
      <w:pPr>
        <w:rPr>
          <w:rFonts w:ascii="Arial" w:hAnsi="Arial" w:cs="Arial"/>
        </w:rPr>
      </w:pPr>
      <w:proofErr w:type="gramStart"/>
      <w:r w:rsidRPr="00EA07A7">
        <w:rPr>
          <w:rFonts w:ascii="Arial" w:hAnsi="Arial" w:cs="Arial"/>
          <w:b/>
          <w:u w:val="single"/>
        </w:rPr>
        <w:t>SILNICE  I / 39</w:t>
      </w:r>
      <w:proofErr w:type="gramEnd"/>
    </w:p>
    <w:p w:rsidR="0020074C" w:rsidRDefault="0020074C" w:rsidP="0020074C"/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ČESKÉ BUDĚJOVICE</w:t>
      </w:r>
    </w:p>
    <w:p w:rsidR="0020074C" w:rsidRPr="00EA07A7" w:rsidRDefault="0020074C" w:rsidP="0020074C">
      <w:pPr>
        <w:rPr>
          <w:rFonts w:ascii="Arial" w:hAnsi="Arial" w:cs="Arial"/>
          <w:b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ČESKÝ KRUMLOV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ab/>
        <w:t>(HORNÍ PLANÁ)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VOLARY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ab/>
        <w:t>(LENORA)</w:t>
      </w:r>
    </w:p>
    <w:p w:rsidR="0020074C" w:rsidRPr="00796076" w:rsidRDefault="0020074C" w:rsidP="0020074C">
      <w:pPr>
        <w:rPr>
          <w:b/>
        </w:rPr>
      </w:pPr>
      <w:r w:rsidRPr="00EA07A7">
        <w:rPr>
          <w:rFonts w:ascii="Arial" w:hAnsi="Arial" w:cs="Arial"/>
          <w:b/>
          <w:sz w:val="22"/>
          <w:szCs w:val="22"/>
        </w:rPr>
        <w:t>STRÁŽNÝ, VIMPERK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EA07A7" w:rsidRDefault="0020074C" w:rsidP="0020074C">
      <w:pPr>
        <w:rPr>
          <w:rFonts w:ascii="Arial" w:hAnsi="Arial" w:cs="Arial"/>
        </w:rPr>
      </w:pPr>
      <w:proofErr w:type="gramStart"/>
      <w:r w:rsidRPr="00EA07A7">
        <w:rPr>
          <w:rFonts w:ascii="Arial" w:hAnsi="Arial" w:cs="Arial"/>
          <w:b/>
          <w:u w:val="single"/>
        </w:rPr>
        <w:t>SILNICE  I / 40</w:t>
      </w:r>
      <w:proofErr w:type="gramEnd"/>
    </w:p>
    <w:p w:rsidR="0020074C" w:rsidRDefault="0020074C" w:rsidP="0020074C"/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MIKULOV</w:t>
      </w:r>
    </w:p>
    <w:p w:rsidR="0020074C" w:rsidRPr="00EA07A7" w:rsidRDefault="0020074C" w:rsidP="0020074C">
      <w:pPr>
        <w:rPr>
          <w:rFonts w:ascii="Arial" w:hAnsi="Arial" w:cs="Arial"/>
          <w:b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ab/>
        <w:t>(VALTICE)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ab/>
        <w:t>(POŠTORNÁ)</w:t>
      </w:r>
    </w:p>
    <w:p w:rsidR="0020074C" w:rsidRDefault="0020074C" w:rsidP="0020074C">
      <w:r w:rsidRPr="00EA07A7">
        <w:rPr>
          <w:rFonts w:ascii="Arial" w:hAnsi="Arial" w:cs="Arial"/>
          <w:b/>
          <w:sz w:val="22"/>
          <w:szCs w:val="22"/>
        </w:rPr>
        <w:t>BŘECLAV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EA07A7" w:rsidRDefault="0020074C" w:rsidP="0020074C">
      <w:pPr>
        <w:rPr>
          <w:rFonts w:ascii="Arial" w:hAnsi="Arial" w:cs="Arial"/>
        </w:rPr>
      </w:pPr>
      <w:proofErr w:type="gramStart"/>
      <w:r w:rsidRPr="00EA07A7">
        <w:rPr>
          <w:rFonts w:ascii="Arial" w:hAnsi="Arial" w:cs="Arial"/>
          <w:b/>
          <w:u w:val="single"/>
        </w:rPr>
        <w:t>SILNICE  I / 41</w:t>
      </w:r>
      <w:proofErr w:type="gramEnd"/>
    </w:p>
    <w:p w:rsidR="0020074C" w:rsidRDefault="0020074C" w:rsidP="0020074C"/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BRNO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EA07A7" w:rsidRDefault="0020074C" w:rsidP="0020074C">
      <w:pPr>
        <w:rPr>
          <w:rFonts w:ascii="Arial" w:hAnsi="Arial" w:cs="Arial"/>
        </w:rPr>
      </w:pPr>
      <w:proofErr w:type="gramStart"/>
      <w:r w:rsidRPr="00EA07A7">
        <w:rPr>
          <w:rFonts w:ascii="Arial" w:hAnsi="Arial" w:cs="Arial"/>
          <w:b/>
          <w:u w:val="single"/>
        </w:rPr>
        <w:t>SILNICE  I / 42</w:t>
      </w:r>
      <w:proofErr w:type="gramEnd"/>
    </w:p>
    <w:p w:rsidR="0020074C" w:rsidRDefault="0020074C" w:rsidP="0020074C"/>
    <w:p w:rsidR="0020074C" w:rsidRPr="00EA07A7" w:rsidRDefault="0020074C" w:rsidP="0020074C">
      <w:pPr>
        <w:rPr>
          <w:sz w:val="22"/>
          <w:szCs w:val="22"/>
        </w:rPr>
      </w:pPr>
      <w:r w:rsidRPr="00EA07A7">
        <w:rPr>
          <w:b/>
          <w:sz w:val="22"/>
          <w:szCs w:val="22"/>
        </w:rPr>
        <w:t>BRNO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>
      <w:pPr>
        <w:rPr>
          <w:b/>
          <w:u w:val="single"/>
        </w:rPr>
      </w:pPr>
    </w:p>
    <w:p w:rsidR="0020074C" w:rsidRDefault="0020074C" w:rsidP="0020074C">
      <w:pPr>
        <w:rPr>
          <w:b/>
          <w:u w:val="single"/>
        </w:rPr>
      </w:pPr>
    </w:p>
    <w:p w:rsidR="0020074C" w:rsidRPr="00EA07A7" w:rsidRDefault="0020074C" w:rsidP="0020074C">
      <w:pPr>
        <w:rPr>
          <w:rFonts w:ascii="Arial" w:hAnsi="Arial" w:cs="Arial"/>
          <w:bCs/>
        </w:rPr>
      </w:pPr>
      <w:proofErr w:type="gramStart"/>
      <w:r w:rsidRPr="00EA07A7">
        <w:rPr>
          <w:rFonts w:ascii="Arial" w:hAnsi="Arial" w:cs="Arial"/>
          <w:b/>
          <w:u w:val="single"/>
        </w:rPr>
        <w:t>SILNICE  I / 43</w:t>
      </w:r>
      <w:proofErr w:type="gramEnd"/>
      <w:r w:rsidRPr="00EA07A7">
        <w:rPr>
          <w:rFonts w:ascii="Arial" w:hAnsi="Arial" w:cs="Arial"/>
          <w:bCs/>
        </w:rPr>
        <w:t xml:space="preserve"> </w:t>
      </w:r>
    </w:p>
    <w:p w:rsidR="0020074C" w:rsidRDefault="0020074C" w:rsidP="0020074C"/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BRNO</w:t>
      </w:r>
    </w:p>
    <w:p w:rsidR="0020074C" w:rsidRPr="00EA07A7" w:rsidRDefault="0020074C" w:rsidP="0020074C">
      <w:pPr>
        <w:rPr>
          <w:rFonts w:ascii="Arial" w:hAnsi="Arial" w:cs="Arial"/>
          <w:b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ab/>
        <w:t>(LETOVICE)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SVITAVY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LANŠKROUN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ab/>
        <w:t>(ČERVENÁ VODA)</w:t>
      </w:r>
    </w:p>
    <w:p w:rsidR="0020074C" w:rsidRPr="00EA07A7" w:rsidRDefault="0020074C" w:rsidP="0020074C">
      <w:pPr>
        <w:rPr>
          <w:rFonts w:ascii="Arial" w:hAnsi="Arial" w:cs="Arial"/>
          <w:b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lastRenderedPageBreak/>
        <w:t>KRÁLÍKY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t>DOLNÍ LIPKA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b/>
          <w:sz w:val="22"/>
          <w:szCs w:val="22"/>
        </w:rPr>
        <w:sym w:font="Symbol" w:char="F05B"/>
      </w:r>
      <w:r w:rsidRPr="00EA07A7">
        <w:rPr>
          <w:rFonts w:ascii="Arial" w:hAnsi="Arial" w:cs="Arial"/>
          <w:b/>
          <w:sz w:val="22"/>
          <w:szCs w:val="22"/>
        </w:rPr>
        <w:t>KLODZKO</w:t>
      </w:r>
      <w:r w:rsidRPr="00EA07A7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BLANSKO v úseku Brno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křiž. II/379 (Lipůvka)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BLANSKO v úseku křiž. II/150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křiž. II/377 (Č. Hora)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ÚSTÍ NAD ORLICÍ v úseku křiž. I/34 (Svitavy)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křiž. I/14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ŠUMPERK v úseku křiž. I/14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křiž. I/11 (Bukovice)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ÚSTÍ NAD ORLICÍ v úseku křiž. I/11 (Bukovice)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křiž. II/315 (Lanškroun)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EA07A7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II/379 (Lipůvka)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I/34 (Svitavy)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I/35 (poblíž Svitav)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II/315 (Lanškroun)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II/368 (Štíty)</w:t>
      </w:r>
    </w:p>
    <w:p w:rsidR="0020074C" w:rsidRPr="00EA07A7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A07A7">
        <w:rPr>
          <w:rFonts w:ascii="Arial" w:hAnsi="Arial" w:cs="Arial"/>
          <w:sz w:val="22"/>
          <w:szCs w:val="22"/>
        </w:rPr>
        <w:t>I/11 (Bukovice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Červ. Voda)</w:t>
      </w:r>
    </w:p>
    <w:p w:rsidR="0020074C" w:rsidRDefault="0020074C" w:rsidP="0020074C">
      <w:pPr>
        <w:numPr>
          <w:ilvl w:val="0"/>
          <w:numId w:val="1"/>
        </w:numPr>
      </w:pPr>
      <w:r w:rsidRPr="00EA07A7">
        <w:rPr>
          <w:rFonts w:ascii="Arial" w:hAnsi="Arial" w:cs="Arial"/>
          <w:sz w:val="22"/>
          <w:szCs w:val="22"/>
        </w:rPr>
        <w:t>II/312 (Dolní Lipka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A07A7">
        <w:rPr>
          <w:rFonts w:ascii="Arial" w:hAnsi="Arial" w:cs="Arial"/>
          <w:sz w:val="22"/>
          <w:szCs w:val="22"/>
        </w:rPr>
        <w:t>Králíky)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B62B28" w:rsidRDefault="0020074C" w:rsidP="0020074C">
      <w:pPr>
        <w:rPr>
          <w:rFonts w:ascii="Arial" w:hAnsi="Arial" w:cs="Arial"/>
        </w:rPr>
      </w:pPr>
      <w:proofErr w:type="gramStart"/>
      <w:r w:rsidRPr="00B62B28">
        <w:rPr>
          <w:rFonts w:ascii="Arial" w:hAnsi="Arial" w:cs="Arial"/>
          <w:b/>
          <w:u w:val="single"/>
        </w:rPr>
        <w:t>SILNICE  I / 44</w:t>
      </w:r>
      <w:proofErr w:type="gramEnd"/>
    </w:p>
    <w:p w:rsidR="0020074C" w:rsidRDefault="0020074C" w:rsidP="0020074C"/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  <w:r w:rsidRPr="00B62B28">
        <w:rPr>
          <w:rFonts w:ascii="Arial" w:hAnsi="Arial" w:cs="Arial"/>
          <w:b/>
          <w:sz w:val="22"/>
          <w:szCs w:val="22"/>
        </w:rPr>
        <w:t>MOHELNICE</w:t>
      </w:r>
    </w:p>
    <w:p w:rsidR="0020074C" w:rsidRPr="00B62B28" w:rsidRDefault="0020074C" w:rsidP="0020074C">
      <w:pPr>
        <w:rPr>
          <w:rFonts w:ascii="Arial" w:hAnsi="Arial" w:cs="Arial"/>
          <w:b/>
          <w:sz w:val="22"/>
          <w:szCs w:val="22"/>
        </w:rPr>
      </w:pPr>
      <w:r w:rsidRPr="00B62B28">
        <w:rPr>
          <w:rFonts w:ascii="Arial" w:hAnsi="Arial" w:cs="Arial"/>
          <w:sz w:val="22"/>
          <w:szCs w:val="22"/>
        </w:rPr>
        <w:tab/>
        <w:t>(ZÁBŘEH)</w:t>
      </w:r>
    </w:p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  <w:r w:rsidRPr="00B62B28">
        <w:rPr>
          <w:rFonts w:ascii="Arial" w:hAnsi="Arial" w:cs="Arial"/>
          <w:sz w:val="22"/>
          <w:szCs w:val="22"/>
        </w:rPr>
        <w:tab/>
        <w:t>(BLUDOV)</w:t>
      </w:r>
    </w:p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  <w:r w:rsidRPr="00B62B28">
        <w:rPr>
          <w:rFonts w:ascii="Arial" w:hAnsi="Arial" w:cs="Arial"/>
          <w:b/>
          <w:sz w:val="22"/>
          <w:szCs w:val="22"/>
        </w:rPr>
        <w:t>ŠUMPERK</w:t>
      </w:r>
    </w:p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  <w:r w:rsidRPr="00B62B28">
        <w:rPr>
          <w:rFonts w:ascii="Arial" w:hAnsi="Arial" w:cs="Arial"/>
          <w:sz w:val="22"/>
          <w:szCs w:val="22"/>
        </w:rPr>
        <w:tab/>
        <w:t>(VELKÉ LOSINY)</w:t>
      </w:r>
    </w:p>
    <w:p w:rsidR="0020074C" w:rsidRPr="00B62B28" w:rsidRDefault="0020074C" w:rsidP="0020074C">
      <w:pPr>
        <w:rPr>
          <w:rFonts w:ascii="Arial" w:hAnsi="Arial" w:cs="Arial"/>
          <w:b/>
          <w:sz w:val="22"/>
          <w:szCs w:val="22"/>
        </w:rPr>
      </w:pPr>
      <w:r w:rsidRPr="00B62B28">
        <w:rPr>
          <w:rFonts w:ascii="Arial" w:hAnsi="Arial" w:cs="Arial"/>
          <w:b/>
          <w:sz w:val="22"/>
          <w:szCs w:val="22"/>
        </w:rPr>
        <w:t>JESENÍK</w:t>
      </w:r>
    </w:p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  <w:r w:rsidRPr="00B62B28">
        <w:rPr>
          <w:rFonts w:ascii="Arial" w:hAnsi="Arial" w:cs="Arial"/>
          <w:b/>
          <w:sz w:val="22"/>
          <w:szCs w:val="22"/>
        </w:rPr>
        <w:t>MIKULOVICE</w:t>
      </w:r>
    </w:p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  <w:r w:rsidRPr="00B62B28">
        <w:rPr>
          <w:rFonts w:ascii="Arial" w:hAnsi="Arial" w:cs="Arial"/>
          <w:b/>
          <w:sz w:val="22"/>
          <w:szCs w:val="22"/>
        </w:rPr>
        <w:sym w:font="Symbol" w:char="F05B"/>
      </w:r>
      <w:r w:rsidRPr="00B62B28">
        <w:rPr>
          <w:rFonts w:ascii="Arial" w:hAnsi="Arial" w:cs="Arial"/>
          <w:b/>
          <w:sz w:val="22"/>
          <w:szCs w:val="22"/>
        </w:rPr>
        <w:t>OPOLE</w:t>
      </w:r>
      <w:r w:rsidRPr="00B62B28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  <w:r w:rsidRPr="00B62B28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62B2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62B28">
        <w:rPr>
          <w:rFonts w:ascii="Arial" w:hAnsi="Arial" w:cs="Arial"/>
          <w:sz w:val="22"/>
          <w:szCs w:val="22"/>
        </w:rPr>
        <w:t>OLOMOUC v úseku Šumperk</w:t>
      </w:r>
      <w:r>
        <w:rPr>
          <w:rFonts w:ascii="Arial" w:hAnsi="Arial" w:cs="Arial"/>
          <w:sz w:val="22"/>
          <w:szCs w:val="22"/>
        </w:rPr>
        <w:t xml:space="preserve"> </w:t>
      </w:r>
      <w:r w:rsidRPr="00B62B2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62B28">
        <w:rPr>
          <w:rFonts w:ascii="Arial" w:hAnsi="Arial" w:cs="Arial"/>
          <w:sz w:val="22"/>
          <w:szCs w:val="22"/>
        </w:rPr>
        <w:t>křiž. I/35 (Mohelnice)</w:t>
      </w:r>
    </w:p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  <w:r w:rsidRPr="00B62B28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B62B28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B62B28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B62B28">
        <w:rPr>
          <w:rFonts w:ascii="Arial" w:hAnsi="Arial" w:cs="Arial"/>
          <w:sz w:val="22"/>
          <w:szCs w:val="22"/>
        </w:rPr>
        <w:t>I/11 (Bludov</w:t>
      </w:r>
      <w:r>
        <w:rPr>
          <w:rFonts w:ascii="Arial" w:hAnsi="Arial" w:cs="Arial"/>
          <w:sz w:val="22"/>
          <w:szCs w:val="22"/>
        </w:rPr>
        <w:t xml:space="preserve"> </w:t>
      </w:r>
      <w:r w:rsidRPr="00B62B28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B62B28">
        <w:rPr>
          <w:rFonts w:ascii="Arial" w:hAnsi="Arial" w:cs="Arial"/>
          <w:sz w:val="22"/>
          <w:szCs w:val="22"/>
        </w:rPr>
        <w:t>Rapotín)</w:t>
      </w:r>
    </w:p>
    <w:p w:rsidR="0020074C" w:rsidRDefault="0020074C" w:rsidP="0020074C">
      <w:pPr>
        <w:numPr>
          <w:ilvl w:val="0"/>
          <w:numId w:val="1"/>
        </w:numPr>
      </w:pPr>
      <w:r w:rsidRPr="00B62B28">
        <w:rPr>
          <w:rFonts w:ascii="Arial" w:hAnsi="Arial" w:cs="Arial"/>
          <w:sz w:val="22"/>
          <w:szCs w:val="22"/>
        </w:rPr>
        <w:t>II/457 (Mikulovice)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>
      <w:pPr>
        <w:rPr>
          <w:b/>
          <w:u w:val="single"/>
        </w:rPr>
      </w:pPr>
    </w:p>
    <w:p w:rsidR="0020074C" w:rsidRPr="00DC6889" w:rsidRDefault="0020074C" w:rsidP="0020074C">
      <w:pPr>
        <w:rPr>
          <w:rFonts w:ascii="Arial" w:hAnsi="Arial" w:cs="Arial"/>
        </w:rPr>
      </w:pPr>
      <w:proofErr w:type="gramStart"/>
      <w:r w:rsidRPr="00DC6889">
        <w:rPr>
          <w:rFonts w:ascii="Arial" w:hAnsi="Arial" w:cs="Arial"/>
          <w:b/>
          <w:u w:val="single"/>
        </w:rPr>
        <w:t>SILNICE  I / 45</w:t>
      </w:r>
      <w:proofErr w:type="gramEnd"/>
    </w:p>
    <w:p w:rsidR="0020074C" w:rsidRDefault="0020074C" w:rsidP="0020074C"/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t>ŠTERNBERK</w:t>
      </w:r>
    </w:p>
    <w:p w:rsidR="0020074C" w:rsidRPr="00DC6889" w:rsidRDefault="0020074C" w:rsidP="0020074C">
      <w:pPr>
        <w:rPr>
          <w:rFonts w:ascii="Arial" w:hAnsi="Arial" w:cs="Arial"/>
          <w:b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lastRenderedPageBreak/>
        <w:t>BRUNTÁL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t>KRNOV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sym w:font="Symbol" w:char="F05B"/>
      </w:r>
      <w:r w:rsidRPr="00DC6889">
        <w:rPr>
          <w:rFonts w:ascii="Arial" w:hAnsi="Arial" w:cs="Arial"/>
          <w:b/>
          <w:sz w:val="22"/>
          <w:szCs w:val="22"/>
        </w:rPr>
        <w:t>GLUBCZYCE</w:t>
      </w:r>
      <w:r w:rsidRPr="00DC6889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OLOMOUC v úseku křiž. I/11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křiž. I/46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II/440 (Dětřichov n. Bystřicí)</w:t>
      </w: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I/11 (Bruntál)</w:t>
      </w:r>
    </w:p>
    <w:p w:rsidR="0020074C" w:rsidRDefault="0020074C" w:rsidP="0020074C">
      <w:pPr>
        <w:numPr>
          <w:ilvl w:val="0"/>
          <w:numId w:val="1"/>
        </w:numPr>
      </w:pPr>
      <w:r w:rsidRPr="00DC6889">
        <w:rPr>
          <w:rFonts w:ascii="Arial" w:hAnsi="Arial" w:cs="Arial"/>
          <w:sz w:val="22"/>
          <w:szCs w:val="22"/>
        </w:rPr>
        <w:t>II/452 (Bruntál)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DC6889" w:rsidRDefault="0020074C" w:rsidP="0020074C">
      <w:pPr>
        <w:rPr>
          <w:rFonts w:ascii="Arial" w:hAnsi="Arial" w:cs="Arial"/>
          <w:bCs/>
        </w:rPr>
      </w:pPr>
      <w:proofErr w:type="gramStart"/>
      <w:r w:rsidRPr="00DC6889">
        <w:rPr>
          <w:rFonts w:ascii="Arial" w:hAnsi="Arial" w:cs="Arial"/>
          <w:b/>
          <w:u w:val="single"/>
        </w:rPr>
        <w:t>SILNICE  I / 46</w:t>
      </w:r>
      <w:proofErr w:type="gramEnd"/>
      <w:r w:rsidRPr="00DC6889">
        <w:rPr>
          <w:rFonts w:ascii="Arial" w:hAnsi="Arial" w:cs="Arial"/>
          <w:bCs/>
        </w:rPr>
        <w:t xml:space="preserve">  </w:t>
      </w:r>
    </w:p>
    <w:p w:rsidR="0020074C" w:rsidRDefault="0020074C" w:rsidP="0020074C"/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t>OLOMOUC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ab/>
        <w:t>(ŠTERNBERK)</w:t>
      </w:r>
    </w:p>
    <w:p w:rsidR="0020074C" w:rsidRPr="00DC6889" w:rsidRDefault="0020074C" w:rsidP="0020074C">
      <w:pPr>
        <w:rPr>
          <w:rFonts w:ascii="Arial" w:hAnsi="Arial" w:cs="Arial"/>
          <w:b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ab/>
        <w:t>(MORAVSKÝ BEROUN)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t>OPAVA</w:t>
      </w:r>
    </w:p>
    <w:p w:rsidR="0020074C" w:rsidRPr="00DC6889" w:rsidRDefault="0020074C" w:rsidP="0020074C">
      <w:pPr>
        <w:rPr>
          <w:rFonts w:ascii="Arial" w:hAnsi="Arial" w:cs="Arial"/>
          <w:b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t>SUDICE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sym w:font="Symbol" w:char="F05B"/>
      </w:r>
      <w:r w:rsidRPr="00DC6889">
        <w:rPr>
          <w:rFonts w:ascii="Arial" w:hAnsi="Arial" w:cs="Arial"/>
          <w:b/>
          <w:sz w:val="22"/>
          <w:szCs w:val="22"/>
        </w:rPr>
        <w:t>RACIBÓRZ</w:t>
      </w:r>
      <w:r w:rsidRPr="00DC6889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  <w:u w:val="single"/>
        </w:rPr>
      </w:pPr>
    </w:p>
    <w:p w:rsidR="0020074C" w:rsidRPr="00DC6889" w:rsidRDefault="0020074C" w:rsidP="0020074C">
      <w:pPr>
        <w:rPr>
          <w:rFonts w:ascii="Arial" w:hAnsi="Arial" w:cs="Arial"/>
          <w:sz w:val="22"/>
          <w:szCs w:val="22"/>
          <w:u w:val="single"/>
        </w:rPr>
      </w:pPr>
    </w:p>
    <w:p w:rsidR="0020074C" w:rsidRPr="00DC6889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DC6889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DC6889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R 35 (MUK Slavonín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Ú</w:t>
      </w:r>
      <w:r w:rsidRPr="00DC6889">
        <w:rPr>
          <w:rFonts w:ascii="Arial" w:hAnsi="Arial" w:cs="Arial"/>
          <w:sz w:val="22"/>
          <w:szCs w:val="22"/>
        </w:rPr>
        <w:t>K Holice)</w:t>
      </w: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II/444 (Šternberk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Lipina)</w:t>
      </w: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II/442 (poblíž Hořejší Kunčice)</w:t>
      </w: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I/11 (Opava)</w:t>
      </w: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I/57 (Opava)</w:t>
      </w:r>
    </w:p>
    <w:p w:rsidR="0020074C" w:rsidRDefault="0020074C" w:rsidP="0020074C">
      <w:pPr>
        <w:numPr>
          <w:ilvl w:val="0"/>
          <w:numId w:val="1"/>
        </w:numPr>
      </w:pPr>
      <w:r w:rsidRPr="00DC6889">
        <w:rPr>
          <w:rFonts w:ascii="Arial" w:hAnsi="Arial" w:cs="Arial"/>
          <w:sz w:val="22"/>
          <w:szCs w:val="22"/>
        </w:rPr>
        <w:t>II/467 (Kobeřice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Sudice)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DC6889" w:rsidRDefault="0020074C" w:rsidP="0020074C">
      <w:pPr>
        <w:rPr>
          <w:rFonts w:ascii="Arial" w:hAnsi="Arial" w:cs="Arial"/>
        </w:rPr>
      </w:pPr>
      <w:proofErr w:type="gramStart"/>
      <w:r w:rsidRPr="00DC6889">
        <w:rPr>
          <w:rFonts w:ascii="Arial" w:hAnsi="Arial" w:cs="Arial"/>
          <w:b/>
          <w:u w:val="single"/>
        </w:rPr>
        <w:t>SILNICE  I / 47</w:t>
      </w:r>
      <w:proofErr w:type="gramEnd"/>
    </w:p>
    <w:p w:rsidR="0020074C" w:rsidRDefault="0020074C" w:rsidP="0020074C"/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t>VYŠKOV</w:t>
      </w:r>
    </w:p>
    <w:p w:rsidR="0020074C" w:rsidRPr="00DC6889" w:rsidRDefault="0020074C" w:rsidP="0020074C">
      <w:pPr>
        <w:rPr>
          <w:rFonts w:ascii="Arial" w:hAnsi="Arial" w:cs="Arial"/>
          <w:b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t>KROMĚŘÍŽ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ab/>
        <w:t>(HULÍN)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t>PŘEROV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ab/>
        <w:t>(LIPNÍK NAD BEČVOU)</w:t>
      </w:r>
    </w:p>
    <w:p w:rsidR="0020074C" w:rsidRPr="00DC6889" w:rsidRDefault="0020074C" w:rsidP="0020074C">
      <w:pPr>
        <w:rPr>
          <w:rFonts w:ascii="Arial" w:hAnsi="Arial" w:cs="Arial"/>
          <w:b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t>HRANICE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ab/>
        <w:t>(ODRY)</w:t>
      </w:r>
    </w:p>
    <w:p w:rsidR="0020074C" w:rsidRPr="00DC6889" w:rsidRDefault="0020074C" w:rsidP="0020074C">
      <w:pPr>
        <w:rPr>
          <w:rFonts w:ascii="Arial" w:hAnsi="Arial" w:cs="Arial"/>
          <w:b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ab/>
        <w:t>(FULNEK)</w:t>
      </w:r>
    </w:p>
    <w:p w:rsidR="0020074C" w:rsidRPr="00DC6889" w:rsidRDefault="0020074C" w:rsidP="0020074C">
      <w:pPr>
        <w:rPr>
          <w:rFonts w:ascii="Arial" w:hAnsi="Arial" w:cs="Arial"/>
          <w:b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ab/>
        <w:t>(BÍLOVEC)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t>OSTRAVA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lastRenderedPageBreak/>
        <w:t>NOVÝ JIČÍN v úseku křiž. I/35 (Hranice)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křiž. I/48 (Bělotín)</w:t>
      </w: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Č. TĚŠÍN v úseku křiž. I/35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křiž. I/45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DC6889" w:rsidRDefault="0020074C" w:rsidP="0020074C">
      <w:pPr>
        <w:rPr>
          <w:rFonts w:ascii="Arial" w:hAnsi="Arial" w:cs="Arial"/>
          <w:i/>
          <w:sz w:val="22"/>
          <w:szCs w:val="22"/>
        </w:rPr>
      </w:pPr>
      <w:r w:rsidRPr="00DC6889">
        <w:rPr>
          <w:rFonts w:ascii="Arial" w:hAnsi="Arial" w:cs="Arial"/>
          <w:i/>
          <w:sz w:val="22"/>
          <w:szCs w:val="22"/>
          <w:u w:val="single"/>
        </w:rPr>
        <w:t>Poznámka: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i/>
          <w:sz w:val="22"/>
          <w:szCs w:val="22"/>
        </w:rPr>
        <w:t xml:space="preserve">Na křižovatce I/47 × I/48 bude směr Ostrava uveden pouze na </w:t>
      </w:r>
      <w:proofErr w:type="gramStart"/>
      <w:r w:rsidRPr="00DC6889">
        <w:rPr>
          <w:rFonts w:ascii="Arial" w:hAnsi="Arial" w:cs="Arial"/>
          <w:i/>
          <w:sz w:val="22"/>
          <w:szCs w:val="22"/>
        </w:rPr>
        <w:t>sil</w:t>
      </w:r>
      <w:proofErr w:type="gramEnd"/>
      <w:r w:rsidRPr="00DC6889">
        <w:rPr>
          <w:rFonts w:ascii="Arial" w:hAnsi="Arial" w:cs="Arial"/>
          <w:i/>
          <w:sz w:val="22"/>
          <w:szCs w:val="22"/>
        </w:rPr>
        <w:t xml:space="preserve">. I/48. Na </w:t>
      </w:r>
      <w:proofErr w:type="gramStart"/>
      <w:r w:rsidRPr="00DC6889">
        <w:rPr>
          <w:rFonts w:ascii="Arial" w:hAnsi="Arial" w:cs="Arial"/>
          <w:i/>
          <w:sz w:val="22"/>
          <w:szCs w:val="22"/>
        </w:rPr>
        <w:t>sil</w:t>
      </w:r>
      <w:proofErr w:type="gramEnd"/>
      <w:r w:rsidRPr="00DC6889">
        <w:rPr>
          <w:rFonts w:ascii="Arial" w:hAnsi="Arial" w:cs="Arial"/>
          <w:i/>
          <w:sz w:val="22"/>
          <w:szCs w:val="22"/>
        </w:rPr>
        <w:t>. I/47 se uvede pouze blízký cíl Odry.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DC6889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II/367 (Kroměříž)</w:t>
      </w: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II/432 (Kroměříž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Hulín)</w:t>
      </w: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I/55 (Hulín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Přerov)</w:t>
      </w: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II/434 (Přerov)</w:t>
      </w: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II/150 (Přerov)</w:t>
      </w: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II/436 (Přerov)</w:t>
      </w:r>
    </w:p>
    <w:p w:rsidR="0020074C" w:rsidRPr="00DC6889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>I/35 (Lipník n. Bečvou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Hranice)</w:t>
      </w:r>
    </w:p>
    <w:p w:rsidR="0020074C" w:rsidRDefault="0020074C" w:rsidP="0020074C">
      <w:pPr>
        <w:numPr>
          <w:ilvl w:val="0"/>
          <w:numId w:val="1"/>
        </w:numPr>
      </w:pPr>
      <w:r w:rsidRPr="00DC6889">
        <w:rPr>
          <w:rFonts w:ascii="Arial" w:hAnsi="Arial" w:cs="Arial"/>
          <w:sz w:val="22"/>
          <w:szCs w:val="22"/>
        </w:rPr>
        <w:t>II/464 (Bílovec)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DC6889" w:rsidRDefault="0020074C" w:rsidP="0020074C">
      <w:pPr>
        <w:rPr>
          <w:rFonts w:ascii="Arial" w:hAnsi="Arial" w:cs="Arial"/>
        </w:rPr>
      </w:pPr>
      <w:proofErr w:type="gramStart"/>
      <w:r w:rsidRPr="00DC6889">
        <w:rPr>
          <w:rFonts w:ascii="Arial" w:hAnsi="Arial" w:cs="Arial"/>
          <w:b/>
          <w:u w:val="single"/>
        </w:rPr>
        <w:t>SILNICE  I / 48</w:t>
      </w:r>
      <w:proofErr w:type="gramEnd"/>
    </w:p>
    <w:p w:rsidR="0020074C" w:rsidRDefault="0020074C" w:rsidP="0020074C"/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t>HRANICE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ab/>
        <w:t>(NOVÝ JIČÍN)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ab/>
        <w:t>(PŘÍBOR)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sz w:val="22"/>
          <w:szCs w:val="22"/>
        </w:rPr>
        <w:tab/>
        <w:t>(FRÝDEK-MÍSTEK)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t>ČESKÝ TĚŠÍN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b/>
          <w:sz w:val="22"/>
          <w:szCs w:val="22"/>
        </w:rPr>
        <w:sym w:font="Symbol" w:char="F05B"/>
      </w:r>
      <w:r w:rsidRPr="00DC6889">
        <w:rPr>
          <w:rFonts w:ascii="Arial" w:hAnsi="Arial" w:cs="Arial"/>
          <w:b/>
          <w:sz w:val="22"/>
          <w:szCs w:val="22"/>
        </w:rPr>
        <w:t>CIESZYN</w:t>
      </w:r>
      <w:r w:rsidRPr="00DC6889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  <w:r w:rsidRPr="00DC6889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DC6889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Default="0020074C" w:rsidP="0020074C">
      <w:pPr>
        <w:numPr>
          <w:ilvl w:val="0"/>
          <w:numId w:val="1"/>
        </w:numPr>
      </w:pPr>
      <w:r w:rsidRPr="00DC6889">
        <w:rPr>
          <w:rFonts w:ascii="Arial" w:hAnsi="Arial" w:cs="Arial"/>
          <w:sz w:val="22"/>
          <w:szCs w:val="22"/>
        </w:rPr>
        <w:t>OSTRAVA v úseku křiž. I/47 (Bělotín)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DC6889">
        <w:rPr>
          <w:rFonts w:ascii="Arial" w:hAnsi="Arial" w:cs="Arial"/>
          <w:sz w:val="22"/>
          <w:szCs w:val="22"/>
        </w:rPr>
        <w:t>křiž. I/58 (Příbor)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E40E41" w:rsidRDefault="0020074C" w:rsidP="0020074C">
      <w:pPr>
        <w:rPr>
          <w:rFonts w:ascii="Arial" w:hAnsi="Arial" w:cs="Arial"/>
        </w:rPr>
      </w:pPr>
      <w:proofErr w:type="gramStart"/>
      <w:r w:rsidRPr="00E40E41">
        <w:rPr>
          <w:rFonts w:ascii="Arial" w:hAnsi="Arial" w:cs="Arial"/>
          <w:b/>
          <w:u w:val="single"/>
        </w:rPr>
        <w:t>SILNICE  I / 49</w:t>
      </w:r>
      <w:proofErr w:type="gramEnd"/>
    </w:p>
    <w:p w:rsidR="0020074C" w:rsidRDefault="0020074C" w:rsidP="0020074C"/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OTROKOVICE</w:t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ZLÍN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(VIZOVICE)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(HORNÍ LIDEČ)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STŘELNÁ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sym w:font="Symbol" w:char="F05B"/>
      </w:r>
      <w:r w:rsidRPr="00E40E41">
        <w:rPr>
          <w:rFonts w:ascii="Arial" w:hAnsi="Arial" w:cs="Arial"/>
          <w:b/>
          <w:sz w:val="22"/>
          <w:szCs w:val="22"/>
        </w:rPr>
        <w:t>PÚCHOV</w:t>
      </w:r>
      <w:r w:rsidRPr="00E40E41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VSETÍN v úseku Zlín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křiž. I/69 (Vizovice)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II/490 (Zlín)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I/57 (poblíž V. Polanka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H. Lideč)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E40E41" w:rsidRDefault="0020074C" w:rsidP="0020074C">
      <w:pPr>
        <w:rPr>
          <w:rFonts w:ascii="Arial" w:hAnsi="Arial" w:cs="Arial"/>
          <w:bCs/>
        </w:rPr>
      </w:pPr>
      <w:proofErr w:type="gramStart"/>
      <w:r w:rsidRPr="00E40E41">
        <w:rPr>
          <w:rFonts w:ascii="Arial" w:hAnsi="Arial" w:cs="Arial"/>
          <w:b/>
          <w:u w:val="single"/>
        </w:rPr>
        <w:t>SILNICE  I / 50</w:t>
      </w:r>
      <w:proofErr w:type="gramEnd"/>
      <w:r w:rsidRPr="00E40E41">
        <w:rPr>
          <w:rFonts w:ascii="Arial" w:hAnsi="Arial" w:cs="Arial"/>
          <w:bCs/>
        </w:rPr>
        <w:t xml:space="preserve">  </w:t>
      </w:r>
    </w:p>
    <w:p w:rsidR="0020074C" w:rsidRDefault="0020074C" w:rsidP="0020074C"/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BRNO</w:t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(SLAVKOV U BRNA)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UHERSKÉ HRADIŠTĚ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UHERSKÝ BROD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STARÝ HROZENKOV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sym w:font="Symbol" w:char="F05B"/>
      </w:r>
      <w:r w:rsidRPr="00E40E41">
        <w:rPr>
          <w:rFonts w:ascii="Arial" w:hAnsi="Arial" w:cs="Arial"/>
          <w:b/>
          <w:sz w:val="22"/>
          <w:szCs w:val="22"/>
        </w:rPr>
        <w:t>TRENČÍN</w:t>
      </w:r>
      <w:r w:rsidRPr="00E40E41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D 1 (MÚK Brno východ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MÚK Holubice)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I/55 (Uherské Hradiště)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II/490 (Uh. Brod)</w:t>
      </w:r>
    </w:p>
    <w:p w:rsidR="0020074C" w:rsidRDefault="0020074C" w:rsidP="0020074C">
      <w:pPr>
        <w:numPr>
          <w:ilvl w:val="0"/>
          <w:numId w:val="1"/>
        </w:numPr>
      </w:pPr>
      <w:r w:rsidRPr="00E40E41">
        <w:rPr>
          <w:rFonts w:ascii="Arial" w:hAnsi="Arial" w:cs="Arial"/>
          <w:sz w:val="22"/>
          <w:szCs w:val="22"/>
        </w:rPr>
        <w:t>II/495 (Uh. Brod)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E40E41" w:rsidRDefault="0020074C" w:rsidP="0020074C">
      <w:pPr>
        <w:rPr>
          <w:rFonts w:ascii="Arial" w:hAnsi="Arial" w:cs="Arial"/>
        </w:rPr>
      </w:pPr>
      <w:proofErr w:type="gramStart"/>
      <w:r w:rsidRPr="00E40E41">
        <w:rPr>
          <w:rFonts w:ascii="Arial" w:hAnsi="Arial" w:cs="Arial"/>
          <w:b/>
          <w:u w:val="single"/>
        </w:rPr>
        <w:t>SILNICE  I / 51</w:t>
      </w:r>
      <w:proofErr w:type="gramEnd"/>
    </w:p>
    <w:p w:rsidR="0020074C" w:rsidRDefault="0020074C" w:rsidP="0020074C"/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HODONÍN</w:t>
      </w:r>
    </w:p>
    <w:p w:rsidR="0020074C" w:rsidRDefault="0020074C" w:rsidP="0020074C">
      <w:r w:rsidRPr="00E40E41">
        <w:rPr>
          <w:rFonts w:ascii="Arial" w:hAnsi="Arial" w:cs="Arial"/>
          <w:b/>
          <w:sz w:val="22"/>
          <w:szCs w:val="22"/>
        </w:rPr>
        <w:sym w:font="Symbol" w:char="F05B"/>
      </w:r>
      <w:r w:rsidRPr="00E40E41">
        <w:rPr>
          <w:rFonts w:ascii="Arial" w:hAnsi="Arial" w:cs="Arial"/>
          <w:b/>
          <w:sz w:val="22"/>
          <w:szCs w:val="22"/>
        </w:rPr>
        <w:t>SENICA</w:t>
      </w:r>
      <w:r w:rsidRPr="00E40E41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Default="0020074C" w:rsidP="0020074C">
      <w:pPr>
        <w:rPr>
          <w:bCs/>
        </w:rPr>
      </w:pPr>
      <w:r w:rsidRPr="00E40E41">
        <w:rPr>
          <w:rFonts w:ascii="Arial" w:hAnsi="Arial" w:cs="Arial"/>
          <w:b/>
          <w:u w:val="single"/>
        </w:rPr>
        <w:t>SILNICE  I / 52</w:t>
      </w:r>
      <w:r>
        <w:rPr>
          <w:bCs/>
        </w:rPr>
        <w:t xml:space="preserve">  </w:t>
      </w:r>
      <w:r w:rsidRPr="00E40E41">
        <w:rPr>
          <w:rFonts w:ascii="Arial" w:hAnsi="Arial" w:cs="Arial"/>
          <w:bCs/>
          <w:sz w:val="22"/>
          <w:szCs w:val="22"/>
        </w:rPr>
        <w:t xml:space="preserve">(v úseku  </w:t>
      </w:r>
      <w:proofErr w:type="gramStart"/>
      <w:r w:rsidRPr="00E40E41">
        <w:rPr>
          <w:rFonts w:ascii="Arial" w:hAnsi="Arial" w:cs="Arial"/>
          <w:bCs/>
          <w:sz w:val="22"/>
          <w:szCs w:val="22"/>
        </w:rPr>
        <w:t>Brno</w:t>
      </w:r>
      <w:proofErr w:type="gramEnd"/>
      <w:r w:rsidRPr="00E40E41">
        <w:rPr>
          <w:rFonts w:ascii="Arial" w:hAnsi="Arial" w:cs="Arial"/>
          <w:bCs/>
          <w:sz w:val="22"/>
          <w:szCs w:val="22"/>
        </w:rPr>
        <w:t>–</w:t>
      </w:r>
      <w:proofErr w:type="gramStart"/>
      <w:r w:rsidRPr="00E40E41">
        <w:rPr>
          <w:rFonts w:ascii="Arial" w:hAnsi="Arial" w:cs="Arial"/>
          <w:bCs/>
          <w:sz w:val="22"/>
          <w:szCs w:val="22"/>
        </w:rPr>
        <w:t>křiž</w:t>
      </w:r>
      <w:proofErr w:type="gramEnd"/>
      <w:r w:rsidRPr="00E40E41">
        <w:rPr>
          <w:rFonts w:ascii="Arial" w:hAnsi="Arial" w:cs="Arial"/>
          <w:bCs/>
          <w:sz w:val="22"/>
          <w:szCs w:val="22"/>
        </w:rPr>
        <w:t xml:space="preserve">. I/53 </w:t>
      </w:r>
      <w:r w:rsidRPr="00E40E41">
        <w:rPr>
          <w:rFonts w:ascii="Arial" w:hAnsi="Arial" w:cs="Arial"/>
          <w:b/>
          <w:sz w:val="22"/>
          <w:szCs w:val="22"/>
        </w:rPr>
        <w:t xml:space="preserve"> R 52</w:t>
      </w:r>
      <w:r w:rsidRPr="00E40E41">
        <w:rPr>
          <w:rFonts w:ascii="Arial" w:hAnsi="Arial" w:cs="Arial"/>
          <w:bCs/>
          <w:sz w:val="22"/>
          <w:szCs w:val="22"/>
        </w:rPr>
        <w:t>)</w:t>
      </w:r>
    </w:p>
    <w:p w:rsidR="0020074C" w:rsidRDefault="0020074C" w:rsidP="0020074C"/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BRNO</w:t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(POHOŘELICE) – jen od Mikulova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MIKULOV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sym w:font="Symbol" w:char="F05B"/>
      </w:r>
      <w:r w:rsidRPr="00E40E41">
        <w:rPr>
          <w:rFonts w:ascii="Arial" w:hAnsi="Arial" w:cs="Arial"/>
          <w:b/>
          <w:sz w:val="22"/>
          <w:szCs w:val="22"/>
        </w:rPr>
        <w:t>WIEN</w:t>
      </w:r>
      <w:r w:rsidRPr="00E40E41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Default="0020074C" w:rsidP="0020074C">
      <w:pPr>
        <w:numPr>
          <w:ilvl w:val="0"/>
          <w:numId w:val="1"/>
        </w:numPr>
      </w:pPr>
      <w:r w:rsidRPr="00E40E41">
        <w:rPr>
          <w:rFonts w:ascii="Arial" w:hAnsi="Arial" w:cs="Arial"/>
          <w:sz w:val="22"/>
          <w:szCs w:val="22"/>
        </w:rPr>
        <w:t>ZNOJMO v úseku Brno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křiž. I/53 (poblíž Pohořelic)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E40E41" w:rsidRDefault="0020074C" w:rsidP="0020074C">
      <w:pPr>
        <w:rPr>
          <w:rFonts w:ascii="Arial" w:hAnsi="Arial" w:cs="Arial"/>
        </w:rPr>
      </w:pPr>
      <w:proofErr w:type="gramStart"/>
      <w:r w:rsidRPr="00E40E41">
        <w:rPr>
          <w:rFonts w:ascii="Arial" w:hAnsi="Arial" w:cs="Arial"/>
          <w:b/>
          <w:u w:val="single"/>
        </w:rPr>
        <w:t>SILNICE  I / 53</w:t>
      </w:r>
      <w:proofErr w:type="gramEnd"/>
    </w:p>
    <w:p w:rsidR="0020074C" w:rsidRDefault="0020074C" w:rsidP="0020074C"/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BRNO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ZNOJMO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E40E41">
        <w:rPr>
          <w:rFonts w:ascii="Arial" w:hAnsi="Arial" w:cs="Arial"/>
          <w:i/>
          <w:sz w:val="22"/>
          <w:szCs w:val="22"/>
          <w:u w:val="single"/>
        </w:rPr>
        <w:lastRenderedPageBreak/>
        <w:t>Doplňkové cíle:</w:t>
      </w:r>
    </w:p>
    <w:p w:rsidR="0020074C" w:rsidRPr="00E40E41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E40E41" w:rsidRDefault="0020074C" w:rsidP="0020074C">
      <w:pPr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POHOŘELICE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Default="0020074C" w:rsidP="0020074C">
      <w:pPr>
        <w:numPr>
          <w:ilvl w:val="0"/>
          <w:numId w:val="1"/>
        </w:numPr>
      </w:pPr>
      <w:r w:rsidRPr="00E40E41">
        <w:rPr>
          <w:rFonts w:ascii="Arial" w:hAnsi="Arial" w:cs="Arial"/>
          <w:sz w:val="22"/>
          <w:szCs w:val="22"/>
        </w:rPr>
        <w:t>II/396 (Branišovice)</w:t>
      </w:r>
    </w:p>
    <w:p w:rsidR="0020074C" w:rsidRDefault="0020074C" w:rsidP="0020074C">
      <w:r>
        <w:t>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E40E41" w:rsidRDefault="0020074C" w:rsidP="0020074C">
      <w:pPr>
        <w:rPr>
          <w:rFonts w:ascii="Arial" w:hAnsi="Arial" w:cs="Arial"/>
        </w:rPr>
      </w:pPr>
      <w:proofErr w:type="gramStart"/>
      <w:r w:rsidRPr="00E40E41">
        <w:rPr>
          <w:rFonts w:ascii="Arial" w:hAnsi="Arial" w:cs="Arial"/>
          <w:b/>
          <w:u w:val="single"/>
        </w:rPr>
        <w:t>SILNICE  I / 54</w:t>
      </w:r>
      <w:proofErr w:type="gramEnd"/>
    </w:p>
    <w:p w:rsidR="0020074C" w:rsidRDefault="0020074C" w:rsidP="0020074C"/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SLAVKOV U BRNA</w:t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KYJOV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(BZENEC)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VESELÍ NAD MORAVOU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STRÁNÍ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sym w:font="Symbol" w:char="F05B"/>
      </w:r>
      <w:r w:rsidRPr="00E40E41">
        <w:rPr>
          <w:rFonts w:ascii="Arial" w:hAnsi="Arial" w:cs="Arial"/>
          <w:b/>
          <w:sz w:val="22"/>
          <w:szCs w:val="22"/>
        </w:rPr>
        <w:t>NOVÉ MĚSTO NAD VÁHOM</w:t>
      </w:r>
      <w:r w:rsidRPr="00E40E41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BRNO v úseku křiž. II/432 (Kyjov)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křiž. I/50 (Slavkov u Brna)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II/422 (Kyjov)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II/432 (Kyjov)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II/426 (Bzenec)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I/55 (Veselí nad Moravou)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E40E41" w:rsidRDefault="0020074C" w:rsidP="0020074C">
      <w:pPr>
        <w:rPr>
          <w:rFonts w:ascii="Arial" w:hAnsi="Arial" w:cs="Arial"/>
        </w:rPr>
      </w:pPr>
      <w:proofErr w:type="gramStart"/>
      <w:r w:rsidRPr="00E40E41">
        <w:rPr>
          <w:rFonts w:ascii="Arial" w:hAnsi="Arial" w:cs="Arial"/>
          <w:b/>
          <w:u w:val="single"/>
        </w:rPr>
        <w:t>SILNICE  I / 55</w:t>
      </w:r>
      <w:proofErr w:type="gramEnd"/>
    </w:p>
    <w:p w:rsidR="0020074C" w:rsidRDefault="0020074C" w:rsidP="0020074C"/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OLOMOUC</w:t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PŘEROV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(HULÍN)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(OTROKOVICE)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UHERSKÉ HRADIŠTĚ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(UHERSKÝ OSTROH)</w:t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(VESELÍ NAD MORAVOU)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(STRÁŽNICE)</w:t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HODONÍN</w:t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BŘECLAV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POŠTORNÁ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sym w:font="Symbol" w:char="F05B"/>
      </w:r>
      <w:r w:rsidRPr="00E40E41">
        <w:rPr>
          <w:rFonts w:ascii="Arial" w:hAnsi="Arial" w:cs="Arial"/>
          <w:b/>
          <w:sz w:val="22"/>
          <w:szCs w:val="22"/>
        </w:rPr>
        <w:t>WIEN</w:t>
      </w:r>
      <w:r w:rsidRPr="00E40E41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lastRenderedPageBreak/>
        <w:t>ZLÍN v úseku křiž. I/50 (Uh. Hradiště)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křiž. I/49 (Otrokovice)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I/47 (Přerov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Hulín)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II/150 (Přerov)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II/434 (Přerov)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II/436 (Přerov)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I/50 (Uherské Hradiště)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II/432 (Hulín)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II/495 (Uh. Ostroh)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I/54 (Veselí nad Moravou)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II/425 (D 2 M</w:t>
      </w:r>
      <w:r>
        <w:rPr>
          <w:rFonts w:ascii="Arial" w:hAnsi="Arial" w:cs="Arial"/>
          <w:sz w:val="22"/>
          <w:szCs w:val="22"/>
        </w:rPr>
        <w:t>Ú</w:t>
      </w:r>
      <w:r w:rsidRPr="00E40E41">
        <w:rPr>
          <w:rFonts w:ascii="Arial" w:hAnsi="Arial" w:cs="Arial"/>
          <w:sz w:val="22"/>
          <w:szCs w:val="22"/>
        </w:rPr>
        <w:t>K Břeclav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Břeclav)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Default="0020074C" w:rsidP="0020074C">
      <w:pPr>
        <w:rPr>
          <w:bCs/>
        </w:rPr>
      </w:pPr>
      <w:r w:rsidRPr="00E40E41">
        <w:rPr>
          <w:rFonts w:ascii="Arial" w:hAnsi="Arial" w:cs="Arial"/>
          <w:b/>
          <w:u w:val="single"/>
        </w:rPr>
        <w:t xml:space="preserve">SILNICE  I / </w:t>
      </w:r>
      <w:proofErr w:type="gramStart"/>
      <w:r w:rsidRPr="00E40E41">
        <w:rPr>
          <w:rFonts w:ascii="Arial" w:hAnsi="Arial" w:cs="Arial"/>
          <w:b/>
          <w:u w:val="single"/>
        </w:rPr>
        <w:t>56</w:t>
      </w:r>
      <w:r>
        <w:rPr>
          <w:bCs/>
        </w:rPr>
        <w:t xml:space="preserve">  </w:t>
      </w:r>
      <w:r w:rsidRPr="00E40E41">
        <w:rPr>
          <w:rFonts w:ascii="Arial" w:hAnsi="Arial" w:cs="Arial"/>
          <w:bCs/>
          <w:sz w:val="22"/>
          <w:szCs w:val="22"/>
        </w:rPr>
        <w:t>(v úseku</w:t>
      </w:r>
      <w:proofErr w:type="gramEnd"/>
      <w:r w:rsidRPr="00E40E41">
        <w:rPr>
          <w:rFonts w:ascii="Arial" w:hAnsi="Arial" w:cs="Arial"/>
          <w:bCs/>
          <w:sz w:val="22"/>
          <w:szCs w:val="22"/>
        </w:rPr>
        <w:t xml:space="preserve"> Ostrava–Frýdek-Místek  </w:t>
      </w:r>
      <w:r w:rsidRPr="00E40E41">
        <w:rPr>
          <w:rFonts w:ascii="Arial" w:hAnsi="Arial" w:cs="Arial"/>
          <w:b/>
          <w:sz w:val="22"/>
          <w:szCs w:val="22"/>
        </w:rPr>
        <w:t>R 56</w:t>
      </w:r>
      <w:r w:rsidRPr="00E40E41">
        <w:rPr>
          <w:rFonts w:ascii="Arial" w:hAnsi="Arial" w:cs="Arial"/>
          <w:bCs/>
          <w:sz w:val="22"/>
          <w:szCs w:val="22"/>
        </w:rPr>
        <w:t>)</w:t>
      </w:r>
      <w:r>
        <w:rPr>
          <w:bCs/>
        </w:rPr>
        <w:t xml:space="preserve"> </w:t>
      </w:r>
    </w:p>
    <w:p w:rsidR="0020074C" w:rsidRDefault="0020074C" w:rsidP="0020074C"/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OPAVA</w:t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(HLUČÍN)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OSTRAVA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(FRÝDEK-MÍSTEK) – od Ostravy dálkový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(FRÝDLANT NAD OSTRAVICÍ) – jen ve směru od Frýdku-Místku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(BÍLÁ)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HORNÍ BEČVA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II/469 (Hlučín)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I/58 (Ostrava)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II/479 (Ostrava)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E40E41" w:rsidRDefault="0020074C" w:rsidP="0020074C">
      <w:pPr>
        <w:rPr>
          <w:rFonts w:ascii="Arial" w:hAnsi="Arial" w:cs="Arial"/>
        </w:rPr>
      </w:pPr>
      <w:proofErr w:type="gramStart"/>
      <w:r w:rsidRPr="00E40E41">
        <w:rPr>
          <w:rFonts w:ascii="Arial" w:hAnsi="Arial" w:cs="Arial"/>
          <w:b/>
          <w:u w:val="single"/>
        </w:rPr>
        <w:t>SILNICE  I / 57</w:t>
      </w:r>
      <w:proofErr w:type="gramEnd"/>
    </w:p>
    <w:p w:rsidR="0020074C" w:rsidRDefault="0020074C" w:rsidP="0020074C"/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sym w:font="Symbol" w:char="F05B"/>
      </w:r>
      <w:r w:rsidRPr="00E40E41">
        <w:rPr>
          <w:rFonts w:ascii="Arial" w:hAnsi="Arial" w:cs="Arial"/>
          <w:b/>
          <w:sz w:val="22"/>
          <w:szCs w:val="22"/>
        </w:rPr>
        <w:t>PRUDNIK</w:t>
      </w:r>
      <w:r w:rsidRPr="00E40E41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BARTULTOVICE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(MĚSTO ALBRECHTICE)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KRNOV</w:t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OPAVA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(FULNEK)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NOVÝ JIČÍN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VALAŠSKÉ MEZIŘÍČÍ</w:t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VSETÍN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(HORNÍ LIDEČ)</w:t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ab/>
        <w:t>(VALAŠSKÉ KLOBOUKY)</w:t>
      </w:r>
    </w:p>
    <w:p w:rsidR="0020074C" w:rsidRPr="00E40E41" w:rsidRDefault="0020074C" w:rsidP="0020074C">
      <w:pPr>
        <w:rPr>
          <w:rFonts w:ascii="Arial" w:hAnsi="Arial" w:cs="Arial"/>
          <w:b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t>BRUMOV-BYLNICE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b/>
          <w:sz w:val="22"/>
          <w:szCs w:val="22"/>
        </w:rPr>
        <w:sym w:font="Symbol" w:char="F05B"/>
      </w:r>
      <w:r w:rsidRPr="00E40E41">
        <w:rPr>
          <w:rFonts w:ascii="Arial" w:hAnsi="Arial" w:cs="Arial"/>
          <w:b/>
          <w:sz w:val="22"/>
          <w:szCs w:val="22"/>
        </w:rPr>
        <w:t>DUBNICA NAD VÁHOM</w:t>
      </w:r>
      <w:r w:rsidRPr="00E40E41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i/>
          <w:sz w:val="22"/>
          <w:szCs w:val="22"/>
          <w:u w:val="single"/>
        </w:rPr>
        <w:lastRenderedPageBreak/>
        <w:t>Doplňkové cíle: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OSTRAVA v úseku křiž. I/45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křiž. I/11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E40E41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I/11 (Opava)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I/46 (Opava)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I/35 (Val. Meziříčí)</w:t>
      </w:r>
    </w:p>
    <w:p w:rsidR="0020074C" w:rsidRPr="00E40E41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E40E41">
        <w:rPr>
          <w:rFonts w:ascii="Arial" w:hAnsi="Arial" w:cs="Arial"/>
          <w:sz w:val="22"/>
          <w:szCs w:val="22"/>
        </w:rPr>
        <w:t>I/49 (poblíž V. Polanka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E40E41">
        <w:rPr>
          <w:rFonts w:ascii="Arial" w:hAnsi="Arial" w:cs="Arial"/>
          <w:sz w:val="22"/>
          <w:szCs w:val="22"/>
        </w:rPr>
        <w:t>H. Lideč)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880000" w:rsidRDefault="0020074C" w:rsidP="0020074C">
      <w:pPr>
        <w:rPr>
          <w:rFonts w:ascii="Arial" w:hAnsi="Arial" w:cs="Arial"/>
        </w:rPr>
      </w:pPr>
      <w:proofErr w:type="gramStart"/>
      <w:r w:rsidRPr="00880000">
        <w:rPr>
          <w:rFonts w:ascii="Arial" w:hAnsi="Arial" w:cs="Arial"/>
          <w:b/>
          <w:u w:val="single"/>
        </w:rPr>
        <w:t>SILNICE  I / 58</w:t>
      </w:r>
      <w:proofErr w:type="gramEnd"/>
    </w:p>
    <w:p w:rsidR="0020074C" w:rsidRDefault="0020074C" w:rsidP="0020074C"/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ROŽNOV POD RADHOŠTĚM</w:t>
      </w:r>
    </w:p>
    <w:p w:rsidR="0020074C" w:rsidRPr="00880000" w:rsidRDefault="0020074C" w:rsidP="0020074C">
      <w:pPr>
        <w:rPr>
          <w:rFonts w:ascii="Arial" w:hAnsi="Arial" w:cs="Arial"/>
          <w:b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ab/>
        <w:t>(FRENŠTÁT POD RADHOŠTĚM)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ab/>
        <w:t>(KOPŘIVNICE)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ab/>
        <w:t>(PŘÍBOR)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OSTRAVA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BOHUMÍN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sym w:font="Symbol" w:char="F05B"/>
      </w:r>
      <w:r w:rsidRPr="00880000">
        <w:rPr>
          <w:rFonts w:ascii="Arial" w:hAnsi="Arial" w:cs="Arial"/>
          <w:b/>
          <w:sz w:val="22"/>
          <w:szCs w:val="22"/>
        </w:rPr>
        <w:t>GLIWICE</w:t>
      </w:r>
      <w:r w:rsidRPr="00880000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 xml:space="preserve">II/483 (Frenštát p. </w:t>
      </w:r>
      <w:proofErr w:type="spellStart"/>
      <w:r w:rsidRPr="00880000">
        <w:rPr>
          <w:rFonts w:ascii="Arial" w:hAnsi="Arial" w:cs="Arial"/>
          <w:sz w:val="22"/>
          <w:szCs w:val="22"/>
        </w:rPr>
        <w:t>Radh</w:t>
      </w:r>
      <w:proofErr w:type="spellEnd"/>
      <w:r w:rsidRPr="00880000">
        <w:rPr>
          <w:rFonts w:ascii="Arial" w:hAnsi="Arial" w:cs="Arial"/>
          <w:sz w:val="22"/>
          <w:szCs w:val="22"/>
        </w:rPr>
        <w:t>.)</w:t>
      </w:r>
    </w:p>
    <w:p w:rsidR="0020074C" w:rsidRDefault="0020074C" w:rsidP="0020074C">
      <w:pPr>
        <w:numPr>
          <w:ilvl w:val="0"/>
          <w:numId w:val="1"/>
        </w:numPr>
      </w:pPr>
      <w:r w:rsidRPr="00880000">
        <w:rPr>
          <w:rFonts w:ascii="Arial" w:hAnsi="Arial" w:cs="Arial"/>
          <w:sz w:val="22"/>
          <w:szCs w:val="22"/>
        </w:rPr>
        <w:t>I/56 (Ostrava)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>
      <w:pPr>
        <w:rPr>
          <w:b/>
          <w:u w:val="single"/>
        </w:rPr>
      </w:pPr>
    </w:p>
    <w:p w:rsidR="0020074C" w:rsidRPr="00880000" w:rsidRDefault="0020074C" w:rsidP="0020074C">
      <w:pPr>
        <w:rPr>
          <w:rFonts w:ascii="Arial" w:hAnsi="Arial" w:cs="Arial"/>
        </w:rPr>
      </w:pPr>
      <w:proofErr w:type="gramStart"/>
      <w:r w:rsidRPr="00880000">
        <w:rPr>
          <w:rFonts w:ascii="Arial" w:hAnsi="Arial" w:cs="Arial"/>
          <w:b/>
          <w:u w:val="single"/>
        </w:rPr>
        <w:t>SILNICE  I / 59</w:t>
      </w:r>
      <w:proofErr w:type="gramEnd"/>
    </w:p>
    <w:p w:rsidR="0020074C" w:rsidRDefault="0020074C" w:rsidP="0020074C"/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OSTRAVA</w:t>
      </w:r>
    </w:p>
    <w:p w:rsidR="0020074C" w:rsidRPr="00880000" w:rsidRDefault="0020074C" w:rsidP="0020074C">
      <w:pPr>
        <w:rPr>
          <w:rFonts w:ascii="Arial" w:hAnsi="Arial" w:cs="Arial"/>
          <w:b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ab/>
        <w:t>(PETŘVALD)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ab/>
        <w:t>(ORLOVÁ)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KARVINÁ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Default="0020074C" w:rsidP="0020074C">
      <w:pPr>
        <w:numPr>
          <w:ilvl w:val="0"/>
          <w:numId w:val="1"/>
        </w:numPr>
      </w:pPr>
      <w:r w:rsidRPr="00880000">
        <w:rPr>
          <w:rFonts w:ascii="Arial" w:hAnsi="Arial" w:cs="Arial"/>
          <w:sz w:val="22"/>
          <w:szCs w:val="22"/>
        </w:rPr>
        <w:t>II/474 (poblíž Orlové)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880000" w:rsidRDefault="0020074C" w:rsidP="0020074C">
      <w:pPr>
        <w:rPr>
          <w:rFonts w:ascii="Arial" w:hAnsi="Arial" w:cs="Arial"/>
        </w:rPr>
      </w:pPr>
      <w:proofErr w:type="gramStart"/>
      <w:r w:rsidRPr="00880000">
        <w:rPr>
          <w:rFonts w:ascii="Arial" w:hAnsi="Arial" w:cs="Arial"/>
          <w:b/>
          <w:u w:val="single"/>
        </w:rPr>
        <w:t>SILNICE  I / 60</w:t>
      </w:r>
      <w:proofErr w:type="gramEnd"/>
    </w:p>
    <w:p w:rsidR="0020074C" w:rsidRDefault="0020074C" w:rsidP="0020074C"/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JESENÍK</w:t>
      </w:r>
    </w:p>
    <w:p w:rsidR="0020074C" w:rsidRPr="00880000" w:rsidRDefault="0020074C" w:rsidP="0020074C">
      <w:pPr>
        <w:rPr>
          <w:rFonts w:ascii="Arial" w:hAnsi="Arial" w:cs="Arial"/>
          <w:b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ab/>
        <w:t>(LIPOVÁ-LÁZNĚ)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ab/>
        <w:t>(ŽULOVÁ)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JAVORNÍK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BÍLÝ POTOK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lastRenderedPageBreak/>
        <w:sym w:font="Symbol" w:char="F05B"/>
      </w:r>
      <w:r w:rsidRPr="00880000">
        <w:rPr>
          <w:rFonts w:ascii="Arial" w:hAnsi="Arial" w:cs="Arial"/>
          <w:b/>
          <w:sz w:val="22"/>
          <w:szCs w:val="22"/>
        </w:rPr>
        <w:t>WROCLAW</w:t>
      </w:r>
      <w:r w:rsidRPr="00880000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880000" w:rsidRDefault="0020074C" w:rsidP="0020074C">
      <w:pPr>
        <w:rPr>
          <w:rFonts w:ascii="Arial" w:hAnsi="Arial" w:cs="Arial"/>
        </w:rPr>
      </w:pPr>
      <w:proofErr w:type="gramStart"/>
      <w:r w:rsidRPr="00880000">
        <w:rPr>
          <w:rFonts w:ascii="Arial" w:hAnsi="Arial" w:cs="Arial"/>
          <w:b/>
          <w:u w:val="single"/>
        </w:rPr>
        <w:t>SILNICE  I / 61</w:t>
      </w:r>
      <w:proofErr w:type="gramEnd"/>
    </w:p>
    <w:p w:rsidR="0020074C" w:rsidRDefault="0020074C" w:rsidP="0020074C"/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UNHOŠŤ</w:t>
      </w:r>
    </w:p>
    <w:p w:rsidR="0020074C" w:rsidRPr="00880000" w:rsidRDefault="0020074C" w:rsidP="0020074C">
      <w:pPr>
        <w:rPr>
          <w:rFonts w:ascii="Arial" w:hAnsi="Arial" w:cs="Arial"/>
          <w:b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KLADNO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ab/>
        <w:t>(BUŠTĚHRAD)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ab/>
        <w:t>(LIDICE)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PRAHA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>II/101 (</w:t>
      </w:r>
      <w:proofErr w:type="gramStart"/>
      <w:r w:rsidRPr="00880000">
        <w:rPr>
          <w:rFonts w:ascii="Arial" w:hAnsi="Arial" w:cs="Arial"/>
          <w:sz w:val="22"/>
          <w:szCs w:val="22"/>
        </w:rPr>
        <w:t>Fialka</w:t>
      </w:r>
      <w:proofErr w:type="gramEnd"/>
      <w:r w:rsidRPr="00880000">
        <w:rPr>
          <w:rFonts w:ascii="Arial" w:hAnsi="Arial" w:cs="Arial"/>
          <w:sz w:val="22"/>
          <w:szCs w:val="22"/>
        </w:rPr>
        <w:t>–</w:t>
      </w:r>
      <w:proofErr w:type="gramStart"/>
      <w:r w:rsidRPr="00880000">
        <w:rPr>
          <w:rFonts w:ascii="Arial" w:hAnsi="Arial" w:cs="Arial"/>
          <w:sz w:val="22"/>
          <w:szCs w:val="22"/>
        </w:rPr>
        <w:t>Kladno</w:t>
      </w:r>
      <w:proofErr w:type="gramEnd"/>
      <w:r w:rsidRPr="00880000">
        <w:rPr>
          <w:rFonts w:ascii="Arial" w:hAnsi="Arial" w:cs="Arial"/>
          <w:sz w:val="22"/>
          <w:szCs w:val="22"/>
        </w:rPr>
        <w:t>)</w:t>
      </w:r>
    </w:p>
    <w:p w:rsidR="0020074C" w:rsidRPr="00880000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>II/118 (Kladno)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880000" w:rsidRDefault="0020074C" w:rsidP="0020074C">
      <w:pPr>
        <w:rPr>
          <w:rFonts w:ascii="Arial" w:hAnsi="Arial" w:cs="Arial"/>
        </w:rPr>
      </w:pPr>
      <w:proofErr w:type="gramStart"/>
      <w:r w:rsidRPr="00880000">
        <w:rPr>
          <w:rFonts w:ascii="Arial" w:hAnsi="Arial" w:cs="Arial"/>
          <w:b/>
          <w:u w:val="single"/>
        </w:rPr>
        <w:t>SILNICE  I / 62</w:t>
      </w:r>
      <w:proofErr w:type="gramEnd"/>
    </w:p>
    <w:p w:rsidR="0020074C" w:rsidRDefault="0020074C" w:rsidP="0020074C"/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ÚSTÍ NAD LABEM</w:t>
      </w:r>
    </w:p>
    <w:p w:rsidR="0020074C" w:rsidRPr="00880000" w:rsidRDefault="0020074C" w:rsidP="0020074C">
      <w:pPr>
        <w:rPr>
          <w:rFonts w:ascii="Arial" w:hAnsi="Arial" w:cs="Arial"/>
          <w:b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DĚČÍN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HŘENSKO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sym w:font="Symbol" w:char="F05B"/>
      </w:r>
      <w:r w:rsidRPr="00880000">
        <w:rPr>
          <w:rFonts w:ascii="Arial" w:hAnsi="Arial" w:cs="Arial"/>
          <w:b/>
          <w:sz w:val="22"/>
          <w:szCs w:val="22"/>
        </w:rPr>
        <w:t>DRESDEN</w:t>
      </w:r>
      <w:r w:rsidRPr="00880000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i/>
          <w:sz w:val="22"/>
          <w:szCs w:val="22"/>
          <w:u w:val="single"/>
        </w:rPr>
        <w:t>Společný průběh silnic: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>I/13 (Děčín)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880000" w:rsidRDefault="0020074C" w:rsidP="0020074C">
      <w:pPr>
        <w:rPr>
          <w:rFonts w:ascii="Arial" w:hAnsi="Arial" w:cs="Arial"/>
        </w:rPr>
      </w:pPr>
      <w:proofErr w:type="gramStart"/>
      <w:r w:rsidRPr="00880000">
        <w:rPr>
          <w:rFonts w:ascii="Arial" w:hAnsi="Arial" w:cs="Arial"/>
          <w:b/>
          <w:u w:val="single"/>
        </w:rPr>
        <w:t>SILNICE  I / 64</w:t>
      </w:r>
      <w:proofErr w:type="gramEnd"/>
    </w:p>
    <w:p w:rsidR="0020074C" w:rsidRDefault="0020074C" w:rsidP="0020074C"/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FRANTIŠKOVY LÁZNĚ</w:t>
      </w:r>
    </w:p>
    <w:p w:rsidR="0020074C" w:rsidRPr="00880000" w:rsidRDefault="0020074C" w:rsidP="0020074C">
      <w:pPr>
        <w:rPr>
          <w:rFonts w:ascii="Arial" w:hAnsi="Arial" w:cs="Arial"/>
          <w:b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AŠ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sym w:font="Symbol" w:char="F05B"/>
      </w:r>
      <w:r w:rsidRPr="00880000">
        <w:rPr>
          <w:rFonts w:ascii="Arial" w:hAnsi="Arial" w:cs="Arial"/>
          <w:b/>
          <w:sz w:val="22"/>
          <w:szCs w:val="22"/>
        </w:rPr>
        <w:t>SELB</w:t>
      </w:r>
      <w:r w:rsidRPr="00880000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  <w:r w:rsidRPr="00880000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880000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Default="0020074C" w:rsidP="0020074C">
      <w:pPr>
        <w:numPr>
          <w:ilvl w:val="0"/>
          <w:numId w:val="1"/>
        </w:numPr>
      </w:pPr>
      <w:r w:rsidRPr="00880000">
        <w:rPr>
          <w:rFonts w:ascii="Arial" w:hAnsi="Arial" w:cs="Arial"/>
          <w:sz w:val="22"/>
          <w:szCs w:val="22"/>
        </w:rPr>
        <w:t>CHEB v úseku Aš</w:t>
      </w:r>
      <w:r>
        <w:rPr>
          <w:rFonts w:ascii="Arial" w:hAnsi="Arial" w:cs="Arial"/>
          <w:sz w:val="22"/>
          <w:szCs w:val="22"/>
        </w:rPr>
        <w:t xml:space="preserve"> </w:t>
      </w:r>
      <w:r w:rsidRPr="00880000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880000">
        <w:rPr>
          <w:rFonts w:ascii="Arial" w:hAnsi="Arial" w:cs="Arial"/>
          <w:sz w:val="22"/>
          <w:szCs w:val="22"/>
        </w:rPr>
        <w:t>křiž. I/21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>
      <w:pPr>
        <w:rPr>
          <w:b/>
          <w:u w:val="single"/>
        </w:rPr>
      </w:pPr>
    </w:p>
    <w:p w:rsidR="0020074C" w:rsidRPr="00880000" w:rsidRDefault="0020074C" w:rsidP="0020074C">
      <w:pPr>
        <w:rPr>
          <w:rFonts w:ascii="Arial" w:hAnsi="Arial" w:cs="Arial"/>
        </w:rPr>
      </w:pPr>
      <w:proofErr w:type="gramStart"/>
      <w:r w:rsidRPr="00880000">
        <w:rPr>
          <w:rFonts w:ascii="Arial" w:hAnsi="Arial" w:cs="Arial"/>
          <w:b/>
          <w:u w:val="single"/>
        </w:rPr>
        <w:t>SILNICE  I / 65</w:t>
      </w:r>
      <w:proofErr w:type="gramEnd"/>
    </w:p>
    <w:p w:rsidR="0020074C" w:rsidRDefault="0020074C" w:rsidP="0020074C"/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TURNOV</w:t>
      </w:r>
    </w:p>
    <w:p w:rsidR="0020074C" w:rsidRDefault="0020074C" w:rsidP="0020074C">
      <w:r w:rsidRPr="00880000">
        <w:rPr>
          <w:rFonts w:ascii="Arial" w:hAnsi="Arial" w:cs="Arial"/>
          <w:b/>
          <w:sz w:val="22"/>
          <w:szCs w:val="22"/>
        </w:rPr>
        <w:t>JABLONEC NAD NISOU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880000" w:rsidRDefault="0020074C" w:rsidP="0020074C">
      <w:pPr>
        <w:rPr>
          <w:rFonts w:ascii="Arial" w:hAnsi="Arial" w:cs="Arial"/>
        </w:rPr>
      </w:pPr>
      <w:proofErr w:type="gramStart"/>
      <w:r w:rsidRPr="00880000">
        <w:rPr>
          <w:rFonts w:ascii="Arial" w:hAnsi="Arial" w:cs="Arial"/>
          <w:b/>
          <w:u w:val="single"/>
        </w:rPr>
        <w:t>SILNICE  I / 66</w:t>
      </w:r>
      <w:proofErr w:type="gramEnd"/>
    </w:p>
    <w:p w:rsidR="0020074C" w:rsidRDefault="0020074C" w:rsidP="0020074C"/>
    <w:p w:rsidR="0020074C" w:rsidRPr="00880000" w:rsidRDefault="0020074C" w:rsidP="0020074C">
      <w:pPr>
        <w:rPr>
          <w:rFonts w:ascii="Arial" w:hAnsi="Arial" w:cs="Arial"/>
          <w:szCs w:val="24"/>
        </w:rPr>
      </w:pPr>
      <w:r w:rsidRPr="00880000">
        <w:rPr>
          <w:rFonts w:ascii="Arial" w:hAnsi="Arial" w:cs="Arial"/>
          <w:b/>
          <w:szCs w:val="24"/>
        </w:rPr>
        <w:t>PŘÍBRAM</w:t>
      </w:r>
    </w:p>
    <w:p w:rsidR="0020074C" w:rsidRPr="00880000" w:rsidRDefault="0020074C" w:rsidP="0020074C">
      <w:pPr>
        <w:rPr>
          <w:rFonts w:ascii="Arial" w:hAnsi="Arial" w:cs="Arial"/>
          <w:szCs w:val="24"/>
        </w:rPr>
      </w:pPr>
      <w:r w:rsidRPr="00880000">
        <w:rPr>
          <w:rFonts w:ascii="Arial" w:hAnsi="Arial" w:cs="Arial"/>
          <w:b/>
          <w:szCs w:val="24"/>
        </w:rPr>
        <w:t>MILÍN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880000" w:rsidRDefault="0020074C" w:rsidP="0020074C">
      <w:pPr>
        <w:rPr>
          <w:rFonts w:ascii="Arial" w:hAnsi="Arial" w:cs="Arial"/>
        </w:rPr>
      </w:pPr>
      <w:proofErr w:type="gramStart"/>
      <w:r w:rsidRPr="00880000">
        <w:rPr>
          <w:rFonts w:ascii="Arial" w:hAnsi="Arial" w:cs="Arial"/>
          <w:b/>
          <w:u w:val="single"/>
        </w:rPr>
        <w:t>SILNICE  I / 67</w:t>
      </w:r>
      <w:proofErr w:type="gramEnd"/>
    </w:p>
    <w:p w:rsidR="0020074C" w:rsidRDefault="0020074C" w:rsidP="0020074C"/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ČESKÝ TĚŠÍN</w:t>
      </w:r>
    </w:p>
    <w:p w:rsidR="0020074C" w:rsidRPr="00880000" w:rsidRDefault="0020074C" w:rsidP="0020074C">
      <w:pPr>
        <w:rPr>
          <w:rFonts w:ascii="Arial" w:hAnsi="Arial" w:cs="Arial"/>
          <w:b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KARVINÁ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ab/>
        <w:t>(DĚTMAROVICE)</w:t>
      </w:r>
    </w:p>
    <w:p w:rsidR="0020074C" w:rsidRDefault="0020074C" w:rsidP="0020074C">
      <w:r w:rsidRPr="00880000">
        <w:rPr>
          <w:rFonts w:ascii="Arial" w:hAnsi="Arial" w:cs="Arial"/>
          <w:b/>
          <w:sz w:val="22"/>
          <w:szCs w:val="22"/>
        </w:rPr>
        <w:t>BOHUMÍN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880000" w:rsidRDefault="0020074C" w:rsidP="0020074C">
      <w:pPr>
        <w:rPr>
          <w:rFonts w:ascii="Arial" w:hAnsi="Arial" w:cs="Arial"/>
        </w:rPr>
      </w:pPr>
      <w:proofErr w:type="gramStart"/>
      <w:r w:rsidRPr="00880000">
        <w:rPr>
          <w:rFonts w:ascii="Arial" w:hAnsi="Arial" w:cs="Arial"/>
          <w:b/>
          <w:u w:val="single"/>
        </w:rPr>
        <w:t>SILNICE  I / 68</w:t>
      </w:r>
      <w:proofErr w:type="gramEnd"/>
    </w:p>
    <w:p w:rsidR="0020074C" w:rsidRDefault="0020074C" w:rsidP="0020074C"/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FRÝDEK-MÍSTEK</w:t>
      </w:r>
    </w:p>
    <w:p w:rsidR="0020074C" w:rsidRPr="00880000" w:rsidRDefault="0020074C" w:rsidP="0020074C">
      <w:pPr>
        <w:pStyle w:val="Zpat"/>
        <w:tabs>
          <w:tab w:val="clear" w:pos="4536"/>
          <w:tab w:val="clear" w:pos="9072"/>
        </w:tabs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sz w:val="22"/>
          <w:szCs w:val="22"/>
        </w:rPr>
        <w:tab/>
        <w:t>(HNOJNÍK)</w:t>
      </w:r>
    </w:p>
    <w:p w:rsidR="0020074C" w:rsidRDefault="0020074C" w:rsidP="0020074C">
      <w:r w:rsidRPr="00880000">
        <w:rPr>
          <w:rFonts w:ascii="Arial" w:hAnsi="Arial" w:cs="Arial"/>
          <w:b/>
          <w:sz w:val="22"/>
          <w:szCs w:val="22"/>
        </w:rPr>
        <w:t>TŘINEC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880000" w:rsidRDefault="0020074C" w:rsidP="0020074C">
      <w:pPr>
        <w:rPr>
          <w:rFonts w:ascii="Arial" w:hAnsi="Arial" w:cs="Arial"/>
        </w:rPr>
      </w:pPr>
      <w:proofErr w:type="gramStart"/>
      <w:r w:rsidRPr="00880000">
        <w:rPr>
          <w:rFonts w:ascii="Arial" w:hAnsi="Arial" w:cs="Arial"/>
          <w:b/>
          <w:u w:val="single"/>
        </w:rPr>
        <w:t>SILNICE  I / 69</w:t>
      </w:r>
      <w:proofErr w:type="gramEnd"/>
    </w:p>
    <w:p w:rsidR="0020074C" w:rsidRDefault="0020074C" w:rsidP="0020074C"/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VSETÍN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b/>
          <w:sz w:val="22"/>
          <w:szCs w:val="22"/>
        </w:rPr>
        <w:t>VIZOVICE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880000" w:rsidRDefault="0020074C" w:rsidP="0020074C">
      <w:pPr>
        <w:rPr>
          <w:rFonts w:ascii="Arial" w:hAnsi="Arial" w:cs="Arial"/>
          <w:i/>
          <w:sz w:val="22"/>
          <w:szCs w:val="22"/>
          <w:u w:val="single"/>
        </w:rPr>
      </w:pP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  <w:r w:rsidRPr="00880000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880000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Default="0020074C" w:rsidP="0020074C">
      <w:pPr>
        <w:numPr>
          <w:ilvl w:val="0"/>
          <w:numId w:val="1"/>
        </w:numPr>
      </w:pPr>
      <w:r w:rsidRPr="00880000">
        <w:rPr>
          <w:rFonts w:ascii="Arial" w:hAnsi="Arial" w:cs="Arial"/>
          <w:sz w:val="22"/>
          <w:szCs w:val="22"/>
        </w:rPr>
        <w:t>ZLÍN v úseku křiž. I/57 (Vsetín)</w:t>
      </w:r>
      <w:r>
        <w:rPr>
          <w:rFonts w:ascii="Arial" w:hAnsi="Arial" w:cs="Arial"/>
          <w:sz w:val="22"/>
          <w:szCs w:val="22"/>
        </w:rPr>
        <w:t xml:space="preserve"> </w:t>
      </w:r>
      <w:r w:rsidRPr="00880000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880000">
        <w:rPr>
          <w:rFonts w:ascii="Arial" w:hAnsi="Arial" w:cs="Arial"/>
          <w:sz w:val="22"/>
          <w:szCs w:val="22"/>
        </w:rPr>
        <w:t>křiž. I/49 (Vizovice)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Pr="003A71D6" w:rsidRDefault="0020074C" w:rsidP="0020074C">
      <w:pPr>
        <w:rPr>
          <w:rFonts w:ascii="Arial" w:hAnsi="Arial" w:cs="Arial"/>
        </w:rPr>
      </w:pPr>
      <w:proofErr w:type="gramStart"/>
      <w:r w:rsidRPr="003A71D6">
        <w:rPr>
          <w:rFonts w:ascii="Arial" w:hAnsi="Arial" w:cs="Arial"/>
          <w:b/>
          <w:u w:val="single"/>
        </w:rPr>
        <w:t>SILNICE  I / 70</w:t>
      </w:r>
      <w:proofErr w:type="gramEnd"/>
    </w:p>
    <w:p w:rsidR="0020074C" w:rsidRDefault="0020074C" w:rsidP="0020074C"/>
    <w:p w:rsidR="0020074C" w:rsidRPr="003A71D6" w:rsidRDefault="0020074C" w:rsidP="0020074C">
      <w:pPr>
        <w:rPr>
          <w:rFonts w:ascii="Arial" w:hAnsi="Arial" w:cs="Arial"/>
          <w:sz w:val="22"/>
          <w:szCs w:val="22"/>
        </w:rPr>
      </w:pPr>
      <w:r w:rsidRPr="003A71D6">
        <w:rPr>
          <w:rFonts w:ascii="Arial" w:hAnsi="Arial" w:cs="Arial"/>
          <w:b/>
          <w:sz w:val="22"/>
          <w:szCs w:val="22"/>
        </w:rPr>
        <w:t>STRÁŽNICE</w:t>
      </w:r>
    </w:p>
    <w:p w:rsidR="0020074C" w:rsidRPr="003A71D6" w:rsidRDefault="0020074C" w:rsidP="0020074C">
      <w:pPr>
        <w:rPr>
          <w:rFonts w:ascii="Arial" w:hAnsi="Arial" w:cs="Arial"/>
          <w:b/>
          <w:sz w:val="22"/>
          <w:szCs w:val="22"/>
        </w:rPr>
      </w:pPr>
      <w:r w:rsidRPr="003A71D6">
        <w:rPr>
          <w:rFonts w:ascii="Arial" w:hAnsi="Arial" w:cs="Arial"/>
          <w:b/>
          <w:sz w:val="22"/>
          <w:szCs w:val="22"/>
        </w:rPr>
        <w:t>SUDOMĚŘICE</w:t>
      </w:r>
    </w:p>
    <w:p w:rsidR="0020074C" w:rsidRPr="003A71D6" w:rsidRDefault="0020074C" w:rsidP="0020074C">
      <w:pPr>
        <w:rPr>
          <w:rFonts w:ascii="Arial" w:hAnsi="Arial" w:cs="Arial"/>
          <w:sz w:val="22"/>
          <w:szCs w:val="22"/>
        </w:rPr>
      </w:pPr>
      <w:r w:rsidRPr="003A71D6">
        <w:rPr>
          <w:rFonts w:ascii="Arial" w:hAnsi="Arial" w:cs="Arial"/>
          <w:b/>
          <w:sz w:val="22"/>
          <w:szCs w:val="22"/>
        </w:rPr>
        <w:sym w:font="Symbol" w:char="F05B"/>
      </w:r>
      <w:r w:rsidRPr="003A71D6">
        <w:rPr>
          <w:rFonts w:ascii="Arial" w:hAnsi="Arial" w:cs="Arial"/>
          <w:b/>
          <w:sz w:val="22"/>
          <w:szCs w:val="22"/>
        </w:rPr>
        <w:t>SKALICA</w:t>
      </w:r>
      <w:r w:rsidRPr="003A71D6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Pr="003A71D6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3A71D6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Pr="003A71D6" w:rsidRDefault="0020074C" w:rsidP="0020074C">
      <w:pPr>
        <w:rPr>
          <w:rFonts w:ascii="Arial" w:hAnsi="Arial" w:cs="Arial"/>
          <w:sz w:val="22"/>
          <w:szCs w:val="22"/>
        </w:rPr>
      </w:pPr>
      <w:r w:rsidRPr="003A71D6">
        <w:rPr>
          <w:rFonts w:ascii="Arial" w:hAnsi="Arial" w:cs="Arial"/>
          <w:i/>
          <w:sz w:val="22"/>
          <w:szCs w:val="22"/>
          <w:u w:val="single"/>
        </w:rPr>
        <w:t>Doplňkové cíle:</w:t>
      </w:r>
    </w:p>
    <w:p w:rsidR="0020074C" w:rsidRPr="003A71D6" w:rsidRDefault="0020074C" w:rsidP="0020074C">
      <w:pPr>
        <w:rPr>
          <w:rFonts w:ascii="Arial" w:hAnsi="Arial" w:cs="Arial"/>
          <w:sz w:val="22"/>
          <w:szCs w:val="22"/>
        </w:rPr>
      </w:pPr>
    </w:p>
    <w:p w:rsidR="0020074C" w:rsidRDefault="0020074C" w:rsidP="0020074C">
      <w:pPr>
        <w:numPr>
          <w:ilvl w:val="0"/>
          <w:numId w:val="1"/>
        </w:numPr>
      </w:pPr>
      <w:r w:rsidRPr="003A71D6">
        <w:rPr>
          <w:rFonts w:ascii="Arial" w:hAnsi="Arial" w:cs="Arial"/>
          <w:sz w:val="22"/>
          <w:szCs w:val="22"/>
        </w:rPr>
        <w:t>UHERSKÉ HRADIŠTĚ v úseku Sudoměřice</w:t>
      </w:r>
      <w:r>
        <w:rPr>
          <w:rFonts w:ascii="Arial" w:hAnsi="Arial" w:cs="Arial"/>
          <w:sz w:val="22"/>
          <w:szCs w:val="22"/>
        </w:rPr>
        <w:t xml:space="preserve"> </w:t>
      </w:r>
      <w:r w:rsidRPr="003A71D6"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</w:t>
      </w:r>
      <w:r w:rsidRPr="003A71D6">
        <w:rPr>
          <w:rFonts w:ascii="Arial" w:hAnsi="Arial" w:cs="Arial"/>
          <w:sz w:val="22"/>
          <w:szCs w:val="22"/>
        </w:rPr>
        <w:t>křiž. I/55</w:t>
      </w:r>
    </w:p>
    <w:p w:rsidR="0020074C" w:rsidRDefault="0020074C" w:rsidP="0020074C">
      <w:r>
        <w:t>___________________________________________________________________________</w:t>
      </w:r>
    </w:p>
    <w:p w:rsidR="0020074C" w:rsidRDefault="0020074C" w:rsidP="0020074C"/>
    <w:p w:rsidR="0020074C" w:rsidRDefault="0020074C" w:rsidP="0020074C"/>
    <w:p w:rsidR="0020074C" w:rsidRDefault="0020074C" w:rsidP="0020074C">
      <w:pPr>
        <w:rPr>
          <w:rFonts w:ascii="Arial" w:hAnsi="Arial" w:cs="Arial"/>
          <w:b/>
          <w:u w:val="single"/>
        </w:rPr>
      </w:pPr>
      <w:proofErr w:type="gramStart"/>
      <w:r w:rsidRPr="003A71D6">
        <w:rPr>
          <w:rFonts w:ascii="Arial" w:hAnsi="Arial" w:cs="Arial"/>
          <w:b/>
          <w:u w:val="single"/>
        </w:rPr>
        <w:t>SILNICE  I / 71</w:t>
      </w:r>
      <w:proofErr w:type="gramEnd"/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  <w:sz w:val="22"/>
          <w:szCs w:val="22"/>
        </w:rPr>
      </w:pPr>
      <w:proofErr w:type="gramStart"/>
      <w:r w:rsidRPr="003A71D6">
        <w:rPr>
          <w:rFonts w:ascii="Arial" w:hAnsi="Arial" w:cs="Arial"/>
          <w:b/>
          <w:sz w:val="22"/>
          <w:szCs w:val="22"/>
        </w:rPr>
        <w:t>UHERSKÝ  OSTROH</w:t>
      </w:r>
      <w:proofErr w:type="gramEnd"/>
    </w:p>
    <w:p w:rsidR="0020074C" w:rsidRPr="003A71D6" w:rsidRDefault="0020074C" w:rsidP="0020074C">
      <w:pPr>
        <w:pStyle w:val="Nadpis1"/>
        <w:rPr>
          <w:rFonts w:ascii="Arial" w:hAnsi="Arial" w:cs="Arial"/>
          <w:sz w:val="22"/>
          <w:szCs w:val="22"/>
        </w:rPr>
      </w:pPr>
      <w:proofErr w:type="gramStart"/>
      <w:r w:rsidRPr="003A71D6">
        <w:rPr>
          <w:rFonts w:ascii="Arial" w:hAnsi="Arial" w:cs="Arial"/>
          <w:sz w:val="22"/>
          <w:szCs w:val="22"/>
        </w:rPr>
        <w:t>VELKÁ  NAD</w:t>
      </w:r>
      <w:proofErr w:type="gramEnd"/>
      <w:r w:rsidRPr="003A71D6">
        <w:rPr>
          <w:rFonts w:ascii="Arial" w:hAnsi="Arial" w:cs="Arial"/>
          <w:sz w:val="22"/>
          <w:szCs w:val="22"/>
        </w:rPr>
        <w:t xml:space="preserve">  VELIČKOU</w:t>
      </w:r>
    </w:p>
    <w:p w:rsidR="0020074C" w:rsidRDefault="0020074C" w:rsidP="0020074C">
      <w:r w:rsidRPr="003A71D6">
        <w:rPr>
          <w:rFonts w:ascii="Arial" w:hAnsi="Arial" w:cs="Arial"/>
          <w:b/>
          <w:sz w:val="22"/>
          <w:szCs w:val="22"/>
        </w:rPr>
        <w:sym w:font="Symbol" w:char="F05B"/>
      </w:r>
      <w:r w:rsidRPr="003A71D6">
        <w:rPr>
          <w:rFonts w:ascii="Arial" w:hAnsi="Arial" w:cs="Arial"/>
          <w:b/>
          <w:sz w:val="22"/>
          <w:szCs w:val="22"/>
        </w:rPr>
        <w:t>VRBOVCE</w:t>
      </w:r>
      <w:r w:rsidRPr="003A71D6">
        <w:rPr>
          <w:rFonts w:ascii="Arial" w:hAnsi="Arial" w:cs="Arial"/>
          <w:b/>
          <w:sz w:val="22"/>
          <w:szCs w:val="22"/>
        </w:rPr>
        <w:sym w:font="Symbol" w:char="F05D"/>
      </w:r>
    </w:p>
    <w:p w:rsidR="0020074C" w:rsidRDefault="0020074C" w:rsidP="0020074C">
      <w:r>
        <w:t>___________________________________________________________________________</w:t>
      </w:r>
    </w:p>
    <w:p w:rsidR="0020074C" w:rsidRPr="00524482" w:rsidRDefault="0020074C" w:rsidP="0020074C"/>
    <w:p w:rsidR="0020074C" w:rsidRDefault="0020074C" w:rsidP="0020074C">
      <w:r>
        <w:br w:type="page"/>
      </w:r>
    </w:p>
    <w:p w:rsidR="0020074C" w:rsidRPr="003A71D6" w:rsidRDefault="0020074C" w:rsidP="0020074C">
      <w:pPr>
        <w:spacing w:line="276" w:lineRule="auto"/>
        <w:jc w:val="center"/>
        <w:rPr>
          <w:rFonts w:ascii="Arial" w:hAnsi="Arial" w:cs="Arial"/>
          <w:b/>
          <w:caps/>
          <w:sz w:val="28"/>
          <w:szCs w:val="28"/>
          <w:u w:val="single"/>
        </w:rPr>
      </w:pPr>
      <w:proofErr w:type="gramStart"/>
      <w:r w:rsidRPr="003A71D6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ABECEDNÍ 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3A71D6">
        <w:rPr>
          <w:rFonts w:ascii="Arial" w:hAnsi="Arial" w:cs="Arial"/>
          <w:b/>
          <w:sz w:val="28"/>
          <w:szCs w:val="28"/>
          <w:u w:val="single"/>
        </w:rPr>
        <w:t>SEZNAM</w:t>
      </w:r>
      <w:proofErr w:type="gramEnd"/>
      <w:r w:rsidRPr="003A71D6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3A71D6">
        <w:rPr>
          <w:rFonts w:ascii="Arial" w:hAnsi="Arial" w:cs="Arial"/>
          <w:b/>
          <w:sz w:val="28"/>
          <w:szCs w:val="28"/>
          <w:u w:val="single"/>
        </w:rPr>
        <w:t>ZAHRANIČNÍCH</w:t>
      </w:r>
      <w:r>
        <w:rPr>
          <w:rFonts w:ascii="Arial" w:hAnsi="Arial" w:cs="Arial"/>
          <w:b/>
          <w:sz w:val="28"/>
          <w:szCs w:val="28"/>
          <w:u w:val="single"/>
        </w:rPr>
        <w:t>,</w:t>
      </w:r>
      <w:r w:rsidRPr="003A71D6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3A71D6">
        <w:rPr>
          <w:rFonts w:ascii="Arial" w:hAnsi="Arial" w:cs="Arial"/>
          <w:b/>
          <w:sz w:val="28"/>
          <w:szCs w:val="28"/>
          <w:u w:val="single"/>
        </w:rPr>
        <w:t>DÁLKOVÝCH</w:t>
      </w:r>
      <w:r>
        <w:rPr>
          <w:rFonts w:ascii="Arial" w:hAnsi="Arial" w:cs="Arial"/>
          <w:b/>
          <w:sz w:val="28"/>
          <w:szCs w:val="28"/>
          <w:u w:val="single"/>
        </w:rPr>
        <w:t xml:space="preserve">  A </w:t>
      </w:r>
      <w:r w:rsidRPr="003A71D6">
        <w:rPr>
          <w:rFonts w:ascii="Arial" w:hAnsi="Arial" w:cs="Arial"/>
          <w:b/>
          <w:sz w:val="28"/>
          <w:szCs w:val="28"/>
          <w:u w:val="single"/>
        </w:rPr>
        <w:t xml:space="preserve"> BLÍZKÝCH </w:t>
      </w:r>
      <w:r>
        <w:rPr>
          <w:rFonts w:ascii="Arial" w:hAnsi="Arial" w:cs="Arial"/>
          <w:b/>
          <w:sz w:val="28"/>
          <w:szCs w:val="28"/>
          <w:u w:val="single"/>
        </w:rPr>
        <w:t xml:space="preserve"> </w:t>
      </w:r>
      <w:r w:rsidRPr="003A71D6">
        <w:rPr>
          <w:rFonts w:ascii="Arial" w:hAnsi="Arial" w:cs="Arial"/>
          <w:b/>
          <w:sz w:val="28"/>
          <w:szCs w:val="28"/>
          <w:u w:val="single"/>
        </w:rPr>
        <w:t>CÍL</w:t>
      </w:r>
      <w:r w:rsidRPr="003A71D6">
        <w:rPr>
          <w:rFonts w:ascii="Arial" w:hAnsi="Arial" w:cs="Arial"/>
          <w:b/>
          <w:caps/>
          <w:sz w:val="28"/>
          <w:szCs w:val="28"/>
          <w:u w:val="single"/>
        </w:rPr>
        <w:t>ů NA</w:t>
      </w:r>
      <w:r>
        <w:rPr>
          <w:rFonts w:ascii="Arial" w:hAnsi="Arial" w:cs="Arial"/>
          <w:b/>
          <w:caps/>
          <w:sz w:val="28"/>
          <w:szCs w:val="28"/>
          <w:u w:val="single"/>
        </w:rPr>
        <w:t xml:space="preserve"> </w:t>
      </w:r>
      <w:r w:rsidRPr="003A71D6">
        <w:rPr>
          <w:rFonts w:ascii="Arial" w:hAnsi="Arial" w:cs="Arial"/>
          <w:b/>
          <w:caps/>
          <w:sz w:val="28"/>
          <w:szCs w:val="28"/>
          <w:u w:val="single"/>
        </w:rPr>
        <w:t xml:space="preserve"> SILNICÍCH </w:t>
      </w:r>
      <w:r>
        <w:rPr>
          <w:rFonts w:ascii="Arial" w:hAnsi="Arial" w:cs="Arial"/>
          <w:b/>
          <w:caps/>
          <w:sz w:val="28"/>
          <w:szCs w:val="28"/>
          <w:u w:val="single"/>
        </w:rPr>
        <w:t xml:space="preserve"> </w:t>
      </w:r>
      <w:r w:rsidRPr="003A71D6">
        <w:rPr>
          <w:rFonts w:ascii="Arial" w:hAnsi="Arial" w:cs="Arial"/>
          <w:b/>
          <w:caps/>
          <w:sz w:val="28"/>
          <w:szCs w:val="28"/>
          <w:u w:val="single"/>
        </w:rPr>
        <w:t>I. TŘÍDY:</w:t>
      </w: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  <w:b/>
        </w:rPr>
        <w:t>Název cíle: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  <w:b/>
        </w:rPr>
        <w:t>Číslo silnice: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  <w:b/>
        </w:rPr>
        <w:t>Zkratka:</w:t>
      </w: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AŠ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64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BAYREUTH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BEČOV NAD TEPLOU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20</w:t>
      </w:r>
      <w:r w:rsidRPr="003A71D6">
        <w:rPr>
          <w:rFonts w:ascii="Arial" w:hAnsi="Arial" w:cs="Arial"/>
          <w:color w:val="000000"/>
        </w:rPr>
        <w:tab/>
        <w:t>BEČOV N. T.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BENEŠOV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proofErr w:type="gramStart"/>
      <w:r w:rsidRPr="003A71D6">
        <w:rPr>
          <w:rFonts w:ascii="Arial" w:hAnsi="Arial" w:cs="Arial"/>
          <w:color w:val="000000"/>
        </w:rPr>
        <w:t xml:space="preserve">BÍLÁ                                        </w:t>
      </w:r>
      <w:r>
        <w:rPr>
          <w:rFonts w:ascii="Arial" w:hAnsi="Arial" w:cs="Arial"/>
          <w:color w:val="000000"/>
        </w:rPr>
        <w:t xml:space="preserve"> </w:t>
      </w:r>
      <w:r w:rsidRPr="003A71D6">
        <w:rPr>
          <w:rFonts w:ascii="Arial" w:hAnsi="Arial" w:cs="Arial"/>
          <w:color w:val="000000"/>
        </w:rPr>
        <w:t xml:space="preserve">                 I / 56</w:t>
      </w:r>
      <w:proofErr w:type="gramEnd"/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BÍLINA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BÍLOVEC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BÍLÝ POTOK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60</w:t>
      </w:r>
      <w:r w:rsidRPr="003A71D6">
        <w:rPr>
          <w:rFonts w:ascii="Arial" w:hAnsi="Arial" w:cs="Arial"/>
          <w:color w:val="000000"/>
        </w:rPr>
        <w:tab/>
        <w:t>B. POTOK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BLATNÁ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BLUDOV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BLUDOV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BOHUMÍN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BOHUMÍN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 xml:space="preserve">I / 67                                           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BOR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proofErr w:type="gramStart"/>
      <w:r w:rsidRPr="003A71D6">
        <w:rPr>
          <w:rFonts w:ascii="Arial" w:hAnsi="Arial" w:cs="Arial"/>
          <w:color w:val="000000"/>
        </w:rPr>
        <w:t>BOSKOVICE                                            I / 19</w:t>
      </w:r>
      <w:proofErr w:type="gramEnd"/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BOŽÍ DAR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25</w:t>
      </w:r>
      <w:r w:rsidRPr="003A71D6">
        <w:rPr>
          <w:rFonts w:ascii="Arial" w:hAnsi="Arial" w:cs="Arial"/>
          <w:color w:val="000000"/>
        </w:rPr>
        <w:tab/>
        <w:t>B. DAR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BRNO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BRNO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BRNO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BRNO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BRNO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BRNO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BRUMOV-BYLNICE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BRUNTÁL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BRUNTÁL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BŘECLAV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BŘECLAV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BŘEZNICE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BUKOVICE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 xml:space="preserve">BYSTŘICE NAD PERNŠTEJNEM           I / </w:t>
      </w:r>
      <w:proofErr w:type="gramStart"/>
      <w:r w:rsidRPr="003A71D6">
        <w:rPr>
          <w:rFonts w:ascii="Arial" w:hAnsi="Arial" w:cs="Arial"/>
          <w:color w:val="000000"/>
        </w:rPr>
        <w:t>19                    BYSTŘICE</w:t>
      </w:r>
      <w:proofErr w:type="gramEnd"/>
      <w:r w:rsidRPr="003A71D6">
        <w:rPr>
          <w:rFonts w:ascii="Arial" w:hAnsi="Arial" w:cs="Arial"/>
          <w:color w:val="000000"/>
        </w:rPr>
        <w:t xml:space="preserve"> N. P.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BUŠTĚHRAD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BZENEC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CIESZYN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CÍNOVEC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ČÁSLAV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ČÁSLAV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ČASTOLOVICE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ČERVENÁ VODA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  <w:r w:rsidRPr="003A71D6">
        <w:rPr>
          <w:rFonts w:ascii="Arial" w:hAnsi="Arial" w:cs="Arial"/>
          <w:color w:val="000000"/>
        </w:rPr>
        <w:tab/>
        <w:t>ČERV. VODA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ČERVENÁ VODA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ČERVENÝ KOSTELEC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  <w:r w:rsidRPr="003A71D6">
        <w:rPr>
          <w:rFonts w:ascii="Arial" w:hAnsi="Arial" w:cs="Arial"/>
          <w:color w:val="000000"/>
        </w:rPr>
        <w:tab/>
        <w:t>ČERV. KOSTELEC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ČESKÁ LÍPA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9</w:t>
      </w:r>
      <w:r w:rsidRPr="003A71D6">
        <w:rPr>
          <w:rFonts w:ascii="Arial" w:hAnsi="Arial" w:cs="Arial"/>
          <w:color w:val="000000"/>
        </w:rPr>
        <w:tab/>
        <w:t>Č. LÍPA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ČESKÁ LÍPA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 xml:space="preserve">ČESKÁ </w:t>
      </w:r>
      <w:proofErr w:type="gramStart"/>
      <w:r w:rsidRPr="003A71D6">
        <w:rPr>
          <w:rFonts w:ascii="Arial" w:hAnsi="Arial" w:cs="Arial"/>
          <w:color w:val="000000"/>
        </w:rPr>
        <w:t>LÍPA  (jen</w:t>
      </w:r>
      <w:proofErr w:type="gramEnd"/>
      <w:r w:rsidRPr="003A71D6">
        <w:rPr>
          <w:rFonts w:ascii="Arial" w:hAnsi="Arial" w:cs="Arial"/>
          <w:color w:val="000000"/>
        </w:rPr>
        <w:t xml:space="preserve"> od Litoměřic)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lastRenderedPageBreak/>
        <w:t>ČESKÁ TŘEBOVÁ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  <w:r w:rsidRPr="003A71D6">
        <w:rPr>
          <w:rFonts w:ascii="Arial" w:hAnsi="Arial" w:cs="Arial"/>
          <w:color w:val="000000"/>
        </w:rPr>
        <w:tab/>
        <w:t>Č. TŘEBOVÁ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ČESKÉ BUDĚJOVICE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</w:t>
      </w:r>
      <w:r w:rsidRPr="003A71D6">
        <w:rPr>
          <w:rFonts w:ascii="Arial" w:hAnsi="Arial" w:cs="Arial"/>
          <w:color w:val="000000"/>
        </w:rPr>
        <w:tab/>
        <w:t>Č. BUDĚJOVICE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ČESKÉ BUDĚJOVICE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ČESKÉ BUDĚJOVICE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ČESKÉ BUDĚJOVICE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ČESKÝ KRUMLOV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39</w:t>
      </w:r>
      <w:r w:rsidRPr="003A71D6">
        <w:rPr>
          <w:rFonts w:ascii="Arial" w:hAnsi="Arial" w:cs="Arial"/>
          <w:color w:val="000000"/>
        </w:rPr>
        <w:tab/>
        <w:t>Č. KRUMLOV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ČESKÝ TĚŠÍN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  <w:r w:rsidRPr="003A71D6">
        <w:rPr>
          <w:rFonts w:ascii="Arial" w:hAnsi="Arial" w:cs="Arial"/>
          <w:color w:val="000000"/>
        </w:rPr>
        <w:tab/>
        <w:t>Č. TĚŠÍN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ČESKÝ TĚŠÍN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48</w:t>
      </w:r>
      <w:r w:rsidRPr="003A71D6">
        <w:rPr>
          <w:rFonts w:ascii="Arial" w:hAnsi="Arial" w:cs="Arial"/>
          <w:color w:val="000000"/>
        </w:rPr>
        <w:tab/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ČESKÝ TĚŠÍN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DĚČÍN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DĚČÍN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DĚTMAROVICE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DOBRUŠKA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DOKSY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DOLNÍ DVOŘIŠTĚ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</w:t>
      </w:r>
      <w:r w:rsidRPr="003A71D6">
        <w:rPr>
          <w:rFonts w:ascii="Arial" w:hAnsi="Arial" w:cs="Arial"/>
          <w:color w:val="000000"/>
        </w:rPr>
        <w:tab/>
        <w:t>D. DVOŘIŠTĚ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DOLNÍ LIPKA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43</w:t>
      </w:r>
      <w:r w:rsidRPr="003A71D6">
        <w:rPr>
          <w:rFonts w:ascii="Arial" w:hAnsi="Arial" w:cs="Arial"/>
          <w:color w:val="000000"/>
        </w:rPr>
        <w:tab/>
        <w:t>D. LIPKA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DOMAŽLICE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DRAŽENOV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DRESDEN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DRESDEN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DUBÁ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DUBÍ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DUBÍ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DUBNICA NAD VÁHOM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57</w:t>
      </w:r>
      <w:r w:rsidRPr="003A71D6">
        <w:rPr>
          <w:rFonts w:ascii="Arial" w:hAnsi="Arial" w:cs="Arial"/>
          <w:color w:val="000000"/>
        </w:rPr>
        <w:tab/>
        <w:t>DUBNICA N. V.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 xml:space="preserve">DVŮR KRÁLOVÉ NAD LABEM    </w:t>
      </w:r>
      <w:r w:rsidRPr="003A71D6">
        <w:rPr>
          <w:rFonts w:ascii="Arial" w:hAnsi="Arial" w:cs="Arial"/>
          <w:color w:val="000000"/>
        </w:rPr>
        <w:tab/>
        <w:t xml:space="preserve">         I / 37</w:t>
      </w:r>
      <w:r w:rsidRPr="003A71D6">
        <w:rPr>
          <w:rFonts w:ascii="Arial" w:hAnsi="Arial" w:cs="Arial"/>
          <w:color w:val="000000"/>
        </w:rPr>
        <w:tab/>
        <w:t>DVŮR KRÁL. N. L.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FOLMAVA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FRANTIŠKOVY LÁZNĚ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21</w:t>
      </w:r>
      <w:r w:rsidRPr="003A71D6">
        <w:rPr>
          <w:rFonts w:ascii="Arial" w:hAnsi="Arial" w:cs="Arial"/>
          <w:color w:val="000000"/>
        </w:rPr>
        <w:tab/>
        <w:t>FR. LÁZNĚ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FRANTIŠKOVY LÁZNĚ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FRENŠTÁT POD RADHOŠTĚM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58</w:t>
      </w:r>
      <w:r w:rsidRPr="003A71D6">
        <w:rPr>
          <w:rFonts w:ascii="Arial" w:hAnsi="Arial" w:cs="Arial"/>
          <w:color w:val="000000"/>
        </w:rPr>
        <w:tab/>
        <w:t xml:space="preserve">FRENŠTÁT P. R. 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FRÝDEK-MÍSTEK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FRÝDEK-MÍSTEK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FRÝDEK-MÍSTEK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FRÝDLANT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FRÝDLANT NAD OSTRAVICÍ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56</w:t>
      </w:r>
      <w:r w:rsidRPr="003A71D6">
        <w:rPr>
          <w:rFonts w:ascii="Arial" w:hAnsi="Arial" w:cs="Arial"/>
          <w:color w:val="000000"/>
        </w:rPr>
        <w:tab/>
        <w:t xml:space="preserve">FRÝDLANT N. OSTR. 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FULNEK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FULNEK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GLIWICE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GLUBCZYCE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GOLČŮV JENÍKOV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  <w:r w:rsidRPr="003A71D6">
        <w:rPr>
          <w:rFonts w:ascii="Arial" w:hAnsi="Arial" w:cs="Arial"/>
          <w:color w:val="000000"/>
        </w:rPr>
        <w:tab/>
        <w:t>GOL. JENÍKOV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HABARTICE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HALÁMKY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HARRACHOV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HATĚ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HAVÍŘOV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HAVLÍČKŮV BROD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34</w:t>
      </w:r>
      <w:r w:rsidRPr="003A71D6">
        <w:rPr>
          <w:rFonts w:ascii="Arial" w:hAnsi="Arial" w:cs="Arial"/>
          <w:color w:val="000000"/>
        </w:rPr>
        <w:tab/>
        <w:t>HAVL. BROD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HAVLÍČKŮV BROD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HEŘMANŮV MĚSTEC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17</w:t>
      </w:r>
      <w:r w:rsidRPr="003A71D6">
        <w:rPr>
          <w:rFonts w:ascii="Arial" w:hAnsi="Arial" w:cs="Arial"/>
          <w:color w:val="000000"/>
        </w:rPr>
        <w:tab/>
        <w:t>HEŘM. MĚSTEC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HLINSKO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HLUČÍN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proofErr w:type="gramStart"/>
      <w:r w:rsidRPr="003A71D6">
        <w:rPr>
          <w:rFonts w:ascii="Arial" w:hAnsi="Arial" w:cs="Arial"/>
          <w:color w:val="000000"/>
        </w:rPr>
        <w:t>HNOJNÍK                                                  I / 68</w:t>
      </w:r>
      <w:proofErr w:type="gramEnd"/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lastRenderedPageBreak/>
        <w:t>HODONÍN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HODONÍN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HOLICE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HOLICE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HORA SVATÉHO ŠEBESTIÁNA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7</w:t>
      </w:r>
      <w:r w:rsidRPr="003A71D6">
        <w:rPr>
          <w:rFonts w:ascii="Arial" w:hAnsi="Arial" w:cs="Arial"/>
          <w:color w:val="000000"/>
        </w:rPr>
        <w:tab/>
        <w:t>HORA SV. ŠEBESTIÁNA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HORAŽĎOVICE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HORNÍ BEČVA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  <w:r w:rsidRPr="003A71D6">
        <w:rPr>
          <w:rFonts w:ascii="Arial" w:hAnsi="Arial" w:cs="Arial"/>
          <w:color w:val="000000"/>
        </w:rPr>
        <w:tab/>
        <w:t>H. BEČVA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HORNÍ BEČVA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HORNÍ LIDEČ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 xml:space="preserve">I / 57 </w:t>
      </w:r>
      <w:r w:rsidRPr="003A71D6">
        <w:rPr>
          <w:rFonts w:ascii="Arial" w:hAnsi="Arial" w:cs="Arial"/>
          <w:color w:val="000000"/>
        </w:rPr>
        <w:tab/>
        <w:t>H. LIDEČ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HORNÍ PLANÁ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HORŠOVSKÝ TÝN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26</w:t>
      </w:r>
      <w:r w:rsidRPr="003A71D6">
        <w:rPr>
          <w:rFonts w:ascii="Arial" w:hAnsi="Arial" w:cs="Arial"/>
          <w:color w:val="000000"/>
        </w:rPr>
        <w:tab/>
        <w:t>HORŠ. TÝN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HRADEC KRÁLOVÉ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  <w:r w:rsidRPr="003A71D6">
        <w:rPr>
          <w:rFonts w:ascii="Arial" w:hAnsi="Arial" w:cs="Arial"/>
          <w:color w:val="000000"/>
        </w:rPr>
        <w:tab/>
        <w:t>HR. KRÁLOVÉ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HRADEC KRÁLOVÉ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HRADEC KRÁLOVÉ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HRADEC KRÁLOVÉ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HRADEC KRÁLOVÉ - okruh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HRÁDEK NAD NISOU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  <w:r w:rsidRPr="003A71D6">
        <w:rPr>
          <w:rFonts w:ascii="Arial" w:hAnsi="Arial" w:cs="Arial"/>
          <w:color w:val="000000"/>
        </w:rPr>
        <w:tab/>
        <w:t>HRÁDEK N. N.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HRANICE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HRANICE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HRANICE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HROCHŮV TÝNEC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17</w:t>
      </w:r>
      <w:r w:rsidRPr="003A71D6">
        <w:rPr>
          <w:rFonts w:ascii="Arial" w:hAnsi="Arial" w:cs="Arial"/>
          <w:color w:val="000000"/>
        </w:rPr>
        <w:tab/>
        <w:t>HR. TÝNEC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HŘENSKO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HULÍN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HULÍN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HUMPOLEC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CHEB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CHEB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CHEMNITZ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CHEMNITZ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CHLUMEC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CHLUMEC NAD CIDLINOU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36</w:t>
      </w:r>
      <w:r w:rsidRPr="003A71D6">
        <w:rPr>
          <w:rFonts w:ascii="Arial" w:hAnsi="Arial" w:cs="Arial"/>
          <w:color w:val="000000"/>
        </w:rPr>
        <w:tab/>
        <w:t>CHLUMEC N. CIDL.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CHOMUTOV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CHOMUTOV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CHRASTAVA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CHRUDIM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CHRUDIM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CHÝNOV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JABLONEC NAD NISOU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  <w:r w:rsidRPr="003A71D6">
        <w:rPr>
          <w:rFonts w:ascii="Arial" w:hAnsi="Arial" w:cs="Arial"/>
          <w:color w:val="000000"/>
        </w:rPr>
        <w:tab/>
        <w:t>JABLONEC N. N.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JABLONEC NAD NISOU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JABLONNÉ NAD ORLICÍ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  <w:r w:rsidRPr="003A71D6">
        <w:rPr>
          <w:rFonts w:ascii="Arial" w:hAnsi="Arial" w:cs="Arial"/>
          <w:color w:val="000000"/>
        </w:rPr>
        <w:tab/>
        <w:t>JABLONNÉ N. ORL.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JÁCHYMOV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JAROMĚŘ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JAROMĚŘ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JAVORNÍK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JESENÍK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JESENÍK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JESTŘEBÍ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JIČÍN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JIČÍN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JIČÍN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lastRenderedPageBreak/>
        <w:t>JIHLAVA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JILEMNICE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JINDŘICHŮV HRADEC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23</w:t>
      </w:r>
      <w:r w:rsidRPr="003A71D6">
        <w:rPr>
          <w:rFonts w:ascii="Arial" w:hAnsi="Arial" w:cs="Arial"/>
          <w:color w:val="000000"/>
        </w:rPr>
        <w:tab/>
        <w:t>JINDŘ. HRADEC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JINDŘICHŮV HRADEC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KAMENICE NAD LIPOU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34</w:t>
      </w:r>
      <w:r w:rsidRPr="003A71D6">
        <w:rPr>
          <w:rFonts w:ascii="Arial" w:hAnsi="Arial" w:cs="Arial"/>
          <w:color w:val="000000"/>
        </w:rPr>
        <w:tab/>
        <w:t>KAMENICE N. L.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KAPLICE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KARDAŠOVA ŘEČICE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23</w:t>
      </w:r>
      <w:r w:rsidRPr="003A71D6">
        <w:rPr>
          <w:rFonts w:ascii="Arial" w:hAnsi="Arial" w:cs="Arial"/>
          <w:color w:val="000000"/>
        </w:rPr>
        <w:tab/>
        <w:t>KARD. ŘEČICE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KARLOVY VARY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</w:t>
      </w:r>
      <w:r w:rsidRPr="003A71D6">
        <w:rPr>
          <w:rFonts w:ascii="Arial" w:hAnsi="Arial" w:cs="Arial"/>
          <w:color w:val="000000"/>
        </w:rPr>
        <w:tab/>
        <w:t>K. VARY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KARLOVY VARY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KARLOVY VARY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KARVINÁ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KARVINÁ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KDYNĚ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KLADNO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KLÁŠTEREC NAD OHŘÍ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  <w:r w:rsidRPr="003A71D6">
        <w:rPr>
          <w:rFonts w:ascii="Arial" w:hAnsi="Arial" w:cs="Arial"/>
          <w:color w:val="000000"/>
        </w:rPr>
        <w:tab/>
        <w:t>KLÁŠTEREC N. O.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KLATOVY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KLATOVY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KLODZKO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KOLÍN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KOLÍN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KOPŘIVNICE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KOSTELEC NAD ČERNÝMI LESY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</w:t>
      </w:r>
      <w:r w:rsidRPr="003A71D6">
        <w:rPr>
          <w:rFonts w:ascii="Arial" w:hAnsi="Arial" w:cs="Arial"/>
          <w:color w:val="000000"/>
        </w:rPr>
        <w:tab/>
        <w:t>KOSTELEC N. Č. L.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KOSTELEC NAD ORLICÍ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  <w:r w:rsidRPr="003A71D6">
        <w:rPr>
          <w:rFonts w:ascii="Arial" w:hAnsi="Arial" w:cs="Arial"/>
          <w:color w:val="000000"/>
        </w:rPr>
        <w:tab/>
        <w:t>KOSTELEC N. ORL.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KRÁLÍKY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KRÁLOVEC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KRALOVICE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KRNOV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KRNOV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KROMĚŘÍŽ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KŘIŽANOV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proofErr w:type="gramStart"/>
      <w:r w:rsidRPr="003A71D6">
        <w:rPr>
          <w:rFonts w:ascii="Arial" w:hAnsi="Arial" w:cs="Arial"/>
          <w:color w:val="000000"/>
        </w:rPr>
        <w:t>KUNŠTÁT                                                I / 19</w:t>
      </w:r>
      <w:proofErr w:type="gramEnd"/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KUTNÁ HORA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KYJOV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LANŠKROUN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LÁZNĚ BOHDANEČ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36</w:t>
      </w:r>
      <w:r w:rsidRPr="003A71D6">
        <w:rPr>
          <w:rFonts w:ascii="Arial" w:hAnsi="Arial" w:cs="Arial"/>
          <w:color w:val="000000"/>
        </w:rPr>
        <w:tab/>
        <w:t>L. BOHDANEČ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LENORA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LETOVICE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LIBĚCHOV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LIBEREC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LIBEREC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LIBEREC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LIDICE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LINZ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LIPNÍK NAD BEČVOU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  <w:r w:rsidRPr="003A71D6">
        <w:rPr>
          <w:rFonts w:ascii="Arial" w:hAnsi="Arial" w:cs="Arial"/>
          <w:color w:val="000000"/>
        </w:rPr>
        <w:tab/>
        <w:t>LIPNÍK N. B.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LIPNÍK NAD BEČVOU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LIPOVÁ-LÁZNĚ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60</w:t>
      </w:r>
      <w:r w:rsidRPr="003A71D6">
        <w:rPr>
          <w:rFonts w:ascii="Arial" w:hAnsi="Arial" w:cs="Arial"/>
          <w:color w:val="000000"/>
        </w:rPr>
        <w:tab/>
        <w:t>LIPOVÁ-L.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LITOMĚŘICE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LITOMYŠL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LITVÍNOV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LNÁŘE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lastRenderedPageBreak/>
        <w:t>LÖBAU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 xml:space="preserve">LOUNY </w:t>
      </w:r>
      <w:proofErr w:type="gramStart"/>
      <w:r w:rsidRPr="003A71D6">
        <w:rPr>
          <w:rFonts w:ascii="Arial" w:hAnsi="Arial" w:cs="Arial"/>
          <w:color w:val="000000"/>
        </w:rPr>
        <w:t>od křiž</w:t>
      </w:r>
      <w:proofErr w:type="gramEnd"/>
      <w:r w:rsidRPr="003A71D6">
        <w:rPr>
          <w:rFonts w:ascii="Arial" w:hAnsi="Arial" w:cs="Arial"/>
          <w:color w:val="000000"/>
        </w:rPr>
        <w:t>. I/16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LOVOSICE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LOVOSICE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LOVOSICE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LUBENEC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MĚLNÍK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MĚLNÍK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MIKULOV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MIKULOV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MIKULOVICE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MILEVSKO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MILÍN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MLADÁ BOLESLAV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16</w:t>
      </w:r>
      <w:r w:rsidRPr="003A71D6">
        <w:rPr>
          <w:rFonts w:ascii="Arial" w:hAnsi="Arial" w:cs="Arial"/>
          <w:color w:val="000000"/>
        </w:rPr>
        <w:tab/>
        <w:t>ML. BOLESLAV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MLADÁ BOLESLAV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MOHELNICE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MOHELNICE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MORAVSKÁ TŘEBOVÁ</w:t>
      </w:r>
      <w:r w:rsidRPr="003A71D6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   </w:t>
      </w:r>
      <w:r w:rsidRPr="003A71D6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         </w:t>
      </w:r>
      <w:r w:rsidRPr="003A71D6">
        <w:rPr>
          <w:rFonts w:ascii="Arial" w:hAnsi="Arial" w:cs="Arial"/>
          <w:color w:val="000000"/>
        </w:rPr>
        <w:t>I / 34</w:t>
      </w:r>
      <w:r w:rsidRPr="003A71D6">
        <w:rPr>
          <w:rFonts w:ascii="Arial" w:hAnsi="Arial" w:cs="Arial"/>
          <w:color w:val="000000"/>
        </w:rPr>
        <w:tab/>
        <w:t>MOR. TŘEBOVÁ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MORAVSKÁ TŘEBOVÁ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 xml:space="preserve">I / </w:t>
      </w:r>
      <w:proofErr w:type="gramStart"/>
      <w:r w:rsidRPr="003A71D6">
        <w:rPr>
          <w:rFonts w:ascii="Arial" w:hAnsi="Arial" w:cs="Arial"/>
          <w:color w:val="000000"/>
        </w:rPr>
        <w:t>35</w:t>
      </w:r>
      <w:r>
        <w:rPr>
          <w:rFonts w:ascii="Arial" w:hAnsi="Arial" w:cs="Arial"/>
          <w:color w:val="000000"/>
        </w:rPr>
        <w:t xml:space="preserve">                    </w:t>
      </w:r>
      <w:r w:rsidRPr="003A71D6">
        <w:rPr>
          <w:rFonts w:ascii="Arial" w:hAnsi="Arial" w:cs="Arial"/>
          <w:color w:val="000000"/>
        </w:rPr>
        <w:t>MOR</w:t>
      </w:r>
      <w:proofErr w:type="gramEnd"/>
      <w:r w:rsidRPr="003A71D6">
        <w:rPr>
          <w:rFonts w:ascii="Arial" w:hAnsi="Arial" w:cs="Arial"/>
          <w:color w:val="000000"/>
        </w:rPr>
        <w:t>. TŘEBOVÁ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MORAVSKÉ BUDĚJOVICE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  <w:r w:rsidRPr="003A71D6">
        <w:rPr>
          <w:rFonts w:ascii="Arial" w:hAnsi="Arial" w:cs="Arial"/>
          <w:color w:val="000000"/>
        </w:rPr>
        <w:tab/>
        <w:t>MOR. BUDĚJOVICE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MORAVSKÝ BEROUN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46</w:t>
      </w:r>
      <w:r w:rsidRPr="003A71D6">
        <w:rPr>
          <w:rFonts w:ascii="Arial" w:hAnsi="Arial" w:cs="Arial"/>
          <w:color w:val="000000"/>
        </w:rPr>
        <w:tab/>
        <w:t>MOR. BEROUN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MOST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MOST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MOST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MOSTY U JABLUNKOVA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  <w:r w:rsidRPr="003A71D6">
        <w:rPr>
          <w:rFonts w:ascii="Arial" w:hAnsi="Arial" w:cs="Arial"/>
          <w:color w:val="000000"/>
        </w:rPr>
        <w:tab/>
        <w:t>MOSTY U JABL.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MÜNCHEN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NÁCHOD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NÁCHOD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NÁMĚŠŤ NAD OSLAVOU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23</w:t>
      </w:r>
      <w:r w:rsidRPr="003A71D6">
        <w:rPr>
          <w:rFonts w:ascii="Arial" w:hAnsi="Arial" w:cs="Arial"/>
          <w:color w:val="000000"/>
        </w:rPr>
        <w:tab/>
        <w:t>NÁMĚŠŤ N. OSL.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NASAVRKY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NEPOMUK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NEUGERSDORF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NOVÁ PAKA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16</w:t>
      </w:r>
      <w:r w:rsidRPr="003A71D6">
        <w:rPr>
          <w:rFonts w:ascii="Arial" w:hAnsi="Arial" w:cs="Arial"/>
          <w:color w:val="000000"/>
        </w:rPr>
        <w:tab/>
        <w:t>N. PAKA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NOVÉ MĚSTO NA</w:t>
      </w:r>
      <w:r>
        <w:rPr>
          <w:rFonts w:ascii="Arial" w:hAnsi="Arial" w:cs="Arial"/>
          <w:color w:val="000000"/>
        </w:rPr>
        <w:t xml:space="preserve"> </w:t>
      </w:r>
      <w:r w:rsidRPr="003A71D6">
        <w:rPr>
          <w:rFonts w:ascii="Arial" w:hAnsi="Arial" w:cs="Arial"/>
          <w:color w:val="000000"/>
        </w:rPr>
        <w:t xml:space="preserve">MORAVĚ                 </w:t>
      </w:r>
      <w:r>
        <w:rPr>
          <w:rFonts w:ascii="Arial" w:hAnsi="Arial" w:cs="Arial"/>
          <w:color w:val="000000"/>
        </w:rPr>
        <w:t xml:space="preserve"> </w:t>
      </w:r>
      <w:r w:rsidRPr="003A71D6">
        <w:rPr>
          <w:rFonts w:ascii="Arial" w:hAnsi="Arial" w:cs="Arial"/>
          <w:color w:val="000000"/>
        </w:rPr>
        <w:t xml:space="preserve"> I / 19                    N.MĚSTO </w:t>
      </w:r>
      <w:proofErr w:type="gramStart"/>
      <w:r w:rsidRPr="003A71D6">
        <w:rPr>
          <w:rFonts w:ascii="Arial" w:hAnsi="Arial" w:cs="Arial"/>
          <w:color w:val="000000"/>
        </w:rPr>
        <w:t>NA  M.</w:t>
      </w:r>
      <w:proofErr w:type="gramEnd"/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NOVÉ MĚSTO NAD METUJÍ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  <w:r w:rsidRPr="003A71D6">
        <w:rPr>
          <w:rFonts w:ascii="Arial" w:hAnsi="Arial" w:cs="Arial"/>
          <w:color w:val="000000"/>
        </w:rPr>
        <w:tab/>
        <w:t>N. MĚSTO N. MET.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NOVÉ MĚSTO NAD VÁHOM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54</w:t>
      </w:r>
      <w:r w:rsidRPr="003A71D6">
        <w:rPr>
          <w:rFonts w:ascii="Arial" w:hAnsi="Arial" w:cs="Arial"/>
          <w:color w:val="000000"/>
        </w:rPr>
        <w:tab/>
        <w:t>N. MĚSTO N. V.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NOVÝ BOR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9</w:t>
      </w:r>
      <w:r w:rsidRPr="003A71D6">
        <w:rPr>
          <w:rFonts w:ascii="Arial" w:hAnsi="Arial" w:cs="Arial"/>
          <w:color w:val="000000"/>
        </w:rPr>
        <w:tab/>
        <w:t>N. BOR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NOVÝ BOR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NOVÝ JIČÍN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48</w:t>
      </w:r>
      <w:r w:rsidRPr="003A71D6">
        <w:rPr>
          <w:rFonts w:ascii="Arial" w:hAnsi="Arial" w:cs="Arial"/>
          <w:color w:val="000000"/>
        </w:rPr>
        <w:tab/>
        <w:t>N. JIČÍN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NOVÝ JIČÍN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NYMBURK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ODRY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OLOMOUC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OLOMOUC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OLOMOUC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OPAVA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OPAVA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OPAVA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OPAVA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OPOLE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lastRenderedPageBreak/>
        <w:t>ORLOVÁ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OSTRAVA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OSTRAVA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OSTRAVA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OSTRAVA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OSTROV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OSTROV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OTROKOVICE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PARDUBICE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PARDUBICE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PARDUBICE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PASSAU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PELHŘIMOV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PELHŘIMOV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PETŘVALD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PÍSEK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PÍSEK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PLANÁ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PLANÁ NAD LUŽNICÍ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</w:t>
      </w:r>
      <w:r w:rsidRPr="003A71D6">
        <w:rPr>
          <w:rFonts w:ascii="Arial" w:hAnsi="Arial" w:cs="Arial"/>
          <w:color w:val="000000"/>
        </w:rPr>
        <w:tab/>
        <w:t>PLANÁ N. LUŽ.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PLAUEN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PLZEŇ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PLZEŇ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PLZEŇ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PLZEŇ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PODĚBRADY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POHOŘELICE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POLIČKA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POMEZÍ NAD OHŘÍ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</w:t>
      </w:r>
      <w:r w:rsidRPr="003A71D6">
        <w:rPr>
          <w:rFonts w:ascii="Arial" w:hAnsi="Arial" w:cs="Arial"/>
          <w:color w:val="000000"/>
        </w:rPr>
        <w:tab/>
        <w:t>POMEZÍ N. O.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POŠTORNÁ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POŠTORNÁ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PRAHA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PRAHA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PRAHA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PRAHA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PRAHA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PRAHA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PRAHA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PRAHA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PRAHA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PROTIVÍN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PŘELOUČ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PŘEROV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PŘEROV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PŘEŠTICE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PŘÍBOR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PŘÍBOR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PŘÍBRAM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PŘÍBRAM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proofErr w:type="gramStart"/>
      <w:r w:rsidRPr="003A71D6">
        <w:rPr>
          <w:rFonts w:ascii="Arial" w:hAnsi="Arial" w:cs="Arial"/>
          <w:color w:val="000000"/>
        </w:rPr>
        <w:t>PŘIBYSLAV                                             I / 19</w:t>
      </w:r>
      <w:proofErr w:type="gramEnd"/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PÚCHOV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lastRenderedPageBreak/>
        <w:t>RACIBÓRZ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REGENSBURG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ROSICE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ROŽMITÁL POD TŘEMŠÍNEM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18</w:t>
      </w:r>
      <w:r w:rsidRPr="003A71D6">
        <w:rPr>
          <w:rFonts w:ascii="Arial" w:hAnsi="Arial" w:cs="Arial"/>
          <w:color w:val="000000"/>
        </w:rPr>
        <w:tab/>
        <w:t>ROŽMITÁL P. TŘ.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ROŽMITÁL POD TŘEMŠÍNEM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 xml:space="preserve">I / </w:t>
      </w:r>
      <w:proofErr w:type="gramStart"/>
      <w:r w:rsidRPr="003A71D6">
        <w:rPr>
          <w:rFonts w:ascii="Arial" w:hAnsi="Arial" w:cs="Arial"/>
          <w:color w:val="000000"/>
        </w:rPr>
        <w:t>19</w:t>
      </w:r>
      <w:r>
        <w:rPr>
          <w:rFonts w:ascii="Arial" w:hAnsi="Arial" w:cs="Arial"/>
          <w:color w:val="000000"/>
        </w:rPr>
        <w:t xml:space="preserve">                    </w:t>
      </w:r>
      <w:r w:rsidRPr="003A71D6">
        <w:rPr>
          <w:rFonts w:ascii="Arial" w:hAnsi="Arial" w:cs="Arial"/>
          <w:color w:val="000000"/>
        </w:rPr>
        <w:t>ROŽMITÁL</w:t>
      </w:r>
      <w:proofErr w:type="gramEnd"/>
      <w:r w:rsidRPr="003A71D6">
        <w:rPr>
          <w:rFonts w:ascii="Arial" w:hAnsi="Arial" w:cs="Arial"/>
          <w:color w:val="000000"/>
        </w:rPr>
        <w:t xml:space="preserve"> P. TŘ.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ROŽNOV POD RADHOŠTĚM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  <w:r w:rsidRPr="003A71D6">
        <w:rPr>
          <w:rFonts w:ascii="Arial" w:hAnsi="Arial" w:cs="Arial"/>
          <w:color w:val="000000"/>
        </w:rPr>
        <w:tab/>
        <w:t>ROŽNOV P. R.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ROŽNOV POD RADHOŠTĚM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 xml:space="preserve">I / </w:t>
      </w:r>
      <w:proofErr w:type="gramStart"/>
      <w:r w:rsidRPr="003A71D6">
        <w:rPr>
          <w:rFonts w:ascii="Arial" w:hAnsi="Arial" w:cs="Arial"/>
          <w:color w:val="000000"/>
        </w:rPr>
        <w:t>58</w:t>
      </w:r>
      <w:r>
        <w:rPr>
          <w:rFonts w:ascii="Arial" w:hAnsi="Arial" w:cs="Arial"/>
          <w:color w:val="000000"/>
        </w:rPr>
        <w:t xml:space="preserve">                    </w:t>
      </w:r>
      <w:r w:rsidRPr="003A71D6">
        <w:rPr>
          <w:rFonts w:ascii="Arial" w:hAnsi="Arial" w:cs="Arial"/>
          <w:color w:val="000000"/>
        </w:rPr>
        <w:t>ROŽNOV</w:t>
      </w:r>
      <w:proofErr w:type="gramEnd"/>
      <w:r w:rsidRPr="003A71D6">
        <w:rPr>
          <w:rFonts w:ascii="Arial" w:hAnsi="Arial" w:cs="Arial"/>
          <w:color w:val="000000"/>
        </w:rPr>
        <w:t xml:space="preserve"> P. R.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RUMBURK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RYCHNOV NAD KNĚŽNOU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  <w:r w:rsidRPr="003A71D6">
        <w:rPr>
          <w:rFonts w:ascii="Arial" w:hAnsi="Arial" w:cs="Arial"/>
          <w:color w:val="000000"/>
        </w:rPr>
        <w:tab/>
        <w:t>RYCHNOV N. KN.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RÝMAŘOV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ŘEVNIČOV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ŘEVNIČOV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ŘÍČANY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SEDLČANY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SELB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SENICA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SEZEMICE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SKALICA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70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SLANÝ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SLANÝ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SLAVKOV U BRNA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50</w:t>
      </w:r>
      <w:r w:rsidRPr="003A71D6">
        <w:rPr>
          <w:rFonts w:ascii="Arial" w:hAnsi="Arial" w:cs="Arial"/>
          <w:color w:val="000000"/>
        </w:rPr>
        <w:tab/>
        <w:t>SLAVKOV U B.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SLAVKOV U BRNA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SOBĚSLAV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SOBOTKA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SOKOLOV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SOLNICE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SPÁLENÉ POŘÍČÍ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19</w:t>
      </w:r>
      <w:r w:rsidRPr="003A71D6">
        <w:rPr>
          <w:rFonts w:ascii="Arial" w:hAnsi="Arial" w:cs="Arial"/>
          <w:color w:val="000000"/>
        </w:rPr>
        <w:tab/>
        <w:t>SP. POŘÍČÍ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STARÝ HROZENKOV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50</w:t>
      </w:r>
      <w:r w:rsidRPr="003A71D6">
        <w:rPr>
          <w:rFonts w:ascii="Arial" w:hAnsi="Arial" w:cs="Arial"/>
          <w:color w:val="000000"/>
        </w:rPr>
        <w:tab/>
        <w:t>ST. HROZENKOV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STOD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STRAKONICE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STRAKONICE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STRÁNÍ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STRÁŽNICE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STRÁŽNICE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70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STRÁŽNÝ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SUDICE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SUDOMĚŘICE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70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SUCHDOL N. LUŽNICÍ (jen od Třeboně)</w:t>
      </w:r>
      <w:r w:rsidRPr="003A71D6">
        <w:rPr>
          <w:rFonts w:ascii="Arial" w:hAnsi="Arial" w:cs="Arial"/>
          <w:color w:val="000000"/>
        </w:rPr>
        <w:tab/>
        <w:t>I / 24</w:t>
      </w:r>
      <w:r w:rsidRPr="003A71D6">
        <w:rPr>
          <w:rFonts w:ascii="Arial" w:hAnsi="Arial" w:cs="Arial"/>
          <w:color w:val="000000"/>
        </w:rPr>
        <w:tab/>
        <w:t>SUCHDOL N. L.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SVITAVY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SVITAVY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proofErr w:type="gramStart"/>
      <w:r w:rsidRPr="003A71D6">
        <w:rPr>
          <w:rFonts w:ascii="Arial" w:hAnsi="Arial" w:cs="Arial"/>
          <w:color w:val="000000"/>
        </w:rPr>
        <w:t>SVITAVY  (jen</w:t>
      </w:r>
      <w:proofErr w:type="gramEnd"/>
      <w:r w:rsidRPr="003A71D6">
        <w:rPr>
          <w:rFonts w:ascii="Arial" w:hAnsi="Arial" w:cs="Arial"/>
          <w:color w:val="000000"/>
        </w:rPr>
        <w:t xml:space="preserve"> od Č. Třebové)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SZCZECIN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ŠTERNBERK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ŠTERNBERK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ŠTOKY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ŠUMPERK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ŠUMPERK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TÁBOR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TÁBOR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TÁBOR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lastRenderedPageBreak/>
        <w:t>TÁBOR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TANVALD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TANVALD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TELČ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TEPLICE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TEPLICE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TEREZÍN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TOUŽIM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TRENČÍN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TRUTNOV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TRUTNOV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TRUTNOV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TŘEBECHOVICE POD OREBEM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  <w:r w:rsidRPr="003A71D6">
        <w:rPr>
          <w:rFonts w:ascii="Arial" w:hAnsi="Arial" w:cs="Arial"/>
          <w:color w:val="000000"/>
        </w:rPr>
        <w:tab/>
        <w:t>TŘEBECHOVICE P. O.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TŘEBÍČ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TŘEBOŇ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TŘEBOŇ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TŘINEC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TŘINEC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TURNOV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TURNOV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TURNOV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TÝNIŠTĚ NAD ORLICÍ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  <w:r w:rsidRPr="003A71D6">
        <w:rPr>
          <w:rFonts w:ascii="Arial" w:hAnsi="Arial" w:cs="Arial"/>
          <w:color w:val="000000"/>
        </w:rPr>
        <w:tab/>
        <w:t>TÝNIŠTĚ N. ORL.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UHERSKÉ HRADIŠTĚ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50</w:t>
      </w:r>
      <w:r w:rsidRPr="003A71D6">
        <w:rPr>
          <w:rFonts w:ascii="Arial" w:hAnsi="Arial" w:cs="Arial"/>
          <w:color w:val="000000"/>
        </w:rPr>
        <w:tab/>
        <w:t>UH. HRADIŠTĚ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UHERSKÉ HRADIŠTĚ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UHERSKÝ BROD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50</w:t>
      </w:r>
      <w:r w:rsidRPr="003A71D6">
        <w:rPr>
          <w:rFonts w:ascii="Arial" w:hAnsi="Arial" w:cs="Arial"/>
          <w:color w:val="000000"/>
        </w:rPr>
        <w:tab/>
        <w:t>UH. BROD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 xml:space="preserve">UHERSKÝ OSTROH                       </w:t>
      </w:r>
      <w:r>
        <w:rPr>
          <w:rFonts w:ascii="Arial" w:hAnsi="Arial" w:cs="Arial"/>
          <w:color w:val="000000"/>
        </w:rPr>
        <w:t xml:space="preserve"> </w:t>
      </w:r>
      <w:r w:rsidRPr="003A71D6">
        <w:rPr>
          <w:rFonts w:ascii="Arial" w:hAnsi="Arial" w:cs="Arial"/>
          <w:color w:val="000000"/>
        </w:rPr>
        <w:t xml:space="preserve">        I / </w:t>
      </w:r>
      <w:proofErr w:type="gramStart"/>
      <w:r w:rsidRPr="003A71D6">
        <w:rPr>
          <w:rFonts w:ascii="Arial" w:hAnsi="Arial" w:cs="Arial"/>
          <w:color w:val="000000"/>
        </w:rPr>
        <w:t>55                   UH</w:t>
      </w:r>
      <w:proofErr w:type="gramEnd"/>
      <w:r w:rsidRPr="003A71D6">
        <w:rPr>
          <w:rFonts w:ascii="Arial" w:hAnsi="Arial" w:cs="Arial"/>
          <w:color w:val="000000"/>
        </w:rPr>
        <w:t>. OSTROH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 xml:space="preserve">UHERSKÝ OSTROH                                I / </w:t>
      </w:r>
      <w:proofErr w:type="gramStart"/>
      <w:r w:rsidRPr="003A71D6">
        <w:rPr>
          <w:rFonts w:ascii="Arial" w:hAnsi="Arial" w:cs="Arial"/>
          <w:color w:val="000000"/>
        </w:rPr>
        <w:t>71                   UH</w:t>
      </w:r>
      <w:proofErr w:type="gramEnd"/>
      <w:r w:rsidRPr="003A71D6">
        <w:rPr>
          <w:rFonts w:ascii="Arial" w:hAnsi="Arial" w:cs="Arial"/>
          <w:color w:val="000000"/>
        </w:rPr>
        <w:t>. OSTROH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UNHOŠŤ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ÚPICE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ÚSTÍ NAD LABEM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30</w:t>
      </w:r>
      <w:r w:rsidRPr="003A71D6">
        <w:rPr>
          <w:rFonts w:ascii="Arial" w:hAnsi="Arial" w:cs="Arial"/>
          <w:color w:val="000000"/>
        </w:rPr>
        <w:tab/>
        <w:t>ÚSTÍ N. L.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ÚSTÍ NAD LABEM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ÚSTÍ NAD ORLICÍ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  <w:r w:rsidRPr="003A71D6">
        <w:rPr>
          <w:rFonts w:ascii="Arial" w:hAnsi="Arial" w:cs="Arial"/>
          <w:color w:val="000000"/>
        </w:rPr>
        <w:tab/>
        <w:t>ÚSTÍ N. ORL.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ÚŠTĚK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VALAŠSKÉ KLOBOUKY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57</w:t>
      </w:r>
      <w:r w:rsidRPr="003A71D6">
        <w:rPr>
          <w:rFonts w:ascii="Arial" w:hAnsi="Arial" w:cs="Arial"/>
          <w:color w:val="000000"/>
        </w:rPr>
        <w:tab/>
        <w:t>VAL. KLOBOUKY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VALAŠSKÉ MEZIŘÍČÍ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  <w:r w:rsidRPr="003A71D6">
        <w:rPr>
          <w:rFonts w:ascii="Arial" w:hAnsi="Arial" w:cs="Arial"/>
          <w:color w:val="000000"/>
        </w:rPr>
        <w:tab/>
        <w:t>VAL. MEZIŘÍČÍ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VALAŠSKÉ MEZIŘÍČÍ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VALTICE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VAMBERK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VAMBERK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VELKÁ BÍTEŠ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37</w:t>
      </w:r>
      <w:r w:rsidRPr="003A71D6">
        <w:rPr>
          <w:rFonts w:ascii="Arial" w:hAnsi="Arial" w:cs="Arial"/>
          <w:color w:val="000000"/>
        </w:rPr>
        <w:tab/>
        <w:t>V. BÍTEŠ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 xml:space="preserve">VELKÁ NAD VELIČKOU                          I / 71                    VELKÁ </w:t>
      </w:r>
      <w:proofErr w:type="gramStart"/>
      <w:r w:rsidRPr="003A71D6">
        <w:rPr>
          <w:rFonts w:ascii="Arial" w:hAnsi="Arial" w:cs="Arial"/>
          <w:color w:val="000000"/>
        </w:rPr>
        <w:t>N.VEL</w:t>
      </w:r>
      <w:proofErr w:type="gramEnd"/>
      <w:r w:rsidRPr="003A71D6">
        <w:rPr>
          <w:rFonts w:ascii="Arial" w:hAnsi="Arial" w:cs="Arial"/>
          <w:color w:val="000000"/>
        </w:rPr>
        <w:t>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VELKÉ LOSINY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44</w:t>
      </w:r>
      <w:r w:rsidRPr="003A71D6">
        <w:rPr>
          <w:rFonts w:ascii="Arial" w:hAnsi="Arial" w:cs="Arial"/>
          <w:color w:val="000000"/>
        </w:rPr>
        <w:tab/>
        <w:t>V. LOSINY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VELVARY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VESELÍ NAD LUŽNICÍ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</w:t>
      </w:r>
      <w:r w:rsidRPr="003A71D6">
        <w:rPr>
          <w:rFonts w:ascii="Arial" w:hAnsi="Arial" w:cs="Arial"/>
          <w:color w:val="000000"/>
        </w:rPr>
        <w:tab/>
        <w:t>VESELÍ N. LUŽ.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VESELÍ NAD LUŽNICÍ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VESELÍ NAD MORAVOU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54</w:t>
      </w:r>
      <w:r w:rsidRPr="003A71D6">
        <w:rPr>
          <w:rFonts w:ascii="Arial" w:hAnsi="Arial" w:cs="Arial"/>
          <w:color w:val="000000"/>
        </w:rPr>
        <w:tab/>
        <w:t>VESELÍ N. MOR.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VESELÍ NAD MORAVOU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VIMPERK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VIZOVICE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VODŇANY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lastRenderedPageBreak/>
        <w:t>VODŇANY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VOJTANOV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VOLARY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VOTICE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VOTICE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VRCHLABÍ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VSETÍN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VSETÍN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VYSOKÉ MÝTO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17</w:t>
      </w:r>
      <w:r w:rsidRPr="003A71D6">
        <w:rPr>
          <w:rFonts w:ascii="Arial" w:hAnsi="Arial" w:cs="Arial"/>
          <w:color w:val="000000"/>
        </w:rPr>
        <w:tab/>
        <w:t>VYS. MÝTO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VYSOKÉ MÝTO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VYŠKOV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WALBRZYCH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16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WIEN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WIEN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WIEN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52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WIEN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WROCLAW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WROCLAW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60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ZÁBŘEH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44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ZAHRÁDKY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ZAHRÁDKY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15</w:t>
      </w:r>
    </w:p>
    <w:p w:rsidR="0020074C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ZGORZELEC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13</w:t>
      </w:r>
    </w:p>
    <w:p w:rsidR="0020074C" w:rsidRPr="001C4ACA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ZLÍN                                                          I/ 49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ZNOJMO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38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ZNOJMO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53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ŽAMBERK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ŽATEC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27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ŽĎÁR NAD SÁZAVOU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19</w:t>
      </w:r>
      <w:r w:rsidRPr="003A71D6">
        <w:rPr>
          <w:rFonts w:ascii="Arial" w:hAnsi="Arial" w:cs="Arial"/>
          <w:color w:val="000000"/>
        </w:rPr>
        <w:tab/>
        <w:t>ŽĎÁR N. SÁZ.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ŽĎÁR NAD SÁZAVOU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37</w:t>
      </w:r>
      <w:r w:rsidRPr="003A71D6">
        <w:rPr>
          <w:rFonts w:ascii="Arial" w:hAnsi="Arial" w:cs="Arial"/>
          <w:color w:val="000000"/>
        </w:rPr>
        <w:tab/>
        <w:t>ŽĎÁR N. SÁZ.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ŽDÍREC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34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ŽDÍREC NAD DOUBRAVOU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37</w:t>
      </w:r>
      <w:r w:rsidRPr="003A71D6">
        <w:rPr>
          <w:rFonts w:ascii="Arial" w:hAnsi="Arial" w:cs="Arial"/>
          <w:color w:val="000000"/>
        </w:rPr>
        <w:tab/>
        <w:t>ŽDÍREC N. DOUBR.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ŽELEZNÁ RUDA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27</w:t>
      </w:r>
      <w:r w:rsidRPr="003A71D6">
        <w:rPr>
          <w:rFonts w:ascii="Arial" w:hAnsi="Arial" w:cs="Arial"/>
          <w:color w:val="000000"/>
        </w:rPr>
        <w:tab/>
        <w:t>ŽEL. RUDA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ŽELEZNÝ BROD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10</w:t>
      </w:r>
      <w:r w:rsidRPr="003A71D6">
        <w:rPr>
          <w:rFonts w:ascii="Arial" w:hAnsi="Arial" w:cs="Arial"/>
          <w:color w:val="000000"/>
        </w:rPr>
        <w:tab/>
        <w:t>ŽEL. BROD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ŽILINA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11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ŽILINA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35</w:t>
      </w:r>
    </w:p>
    <w:p w:rsidR="0020074C" w:rsidRPr="003A71D6" w:rsidRDefault="0020074C" w:rsidP="0020074C">
      <w:pPr>
        <w:tabs>
          <w:tab w:val="left" w:pos="2582"/>
          <w:tab w:val="left" w:pos="3182"/>
          <w:tab w:val="left" w:pos="3782"/>
          <w:tab w:val="left" w:pos="4382"/>
          <w:tab w:val="left" w:pos="4982"/>
          <w:tab w:val="left" w:pos="6237"/>
        </w:tabs>
        <w:rPr>
          <w:rFonts w:ascii="Arial" w:hAnsi="Arial" w:cs="Arial"/>
          <w:color w:val="000000"/>
        </w:rPr>
      </w:pPr>
      <w:r w:rsidRPr="003A71D6">
        <w:rPr>
          <w:rFonts w:ascii="Arial" w:hAnsi="Arial" w:cs="Arial"/>
          <w:color w:val="000000"/>
        </w:rPr>
        <w:t>ŽULOVÁ</w:t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</w:r>
      <w:r w:rsidRPr="003A71D6">
        <w:rPr>
          <w:rFonts w:ascii="Arial" w:hAnsi="Arial" w:cs="Arial"/>
          <w:color w:val="000000"/>
        </w:rPr>
        <w:tab/>
        <w:t>I / 60</w:t>
      </w: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jc w:val="center"/>
        <w:rPr>
          <w:rFonts w:ascii="Arial" w:hAnsi="Arial" w:cs="Arial"/>
          <w:b/>
          <w:u w:val="single"/>
        </w:rPr>
      </w:pPr>
    </w:p>
    <w:p w:rsidR="0020074C" w:rsidRPr="001C4ACA" w:rsidRDefault="0020074C" w:rsidP="0020074C">
      <w:pPr>
        <w:rPr>
          <w:rFonts w:ascii="Arial" w:hAnsi="Arial" w:cs="Arial"/>
          <w:b/>
        </w:rPr>
      </w:pPr>
      <w:r w:rsidRPr="001C4ACA">
        <w:rPr>
          <w:rFonts w:ascii="Arial" w:hAnsi="Arial" w:cs="Arial"/>
          <w:b/>
        </w:rPr>
        <w:t>Obecné zkratky:</w:t>
      </w: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DOLNÍ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D.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HORNÍ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H.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NOVÝ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N.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STARÝ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ST.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MLADÝ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ML.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lastRenderedPageBreak/>
        <w:t>VELKÝ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V.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MALÝ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M.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VYSOKÝ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VYS.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ČERNÝ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Č.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BÍLÝ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B.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ZLATÝ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ZL.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ČESKÝ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Č.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MORAVSKÝ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MOR.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UHERSKÝ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UH.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VALAŠSKÝ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VAL.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SVATÝ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SV.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NAD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N.</w:t>
      </w:r>
    </w:p>
    <w:p w:rsidR="0020074C" w:rsidRPr="003A71D6" w:rsidRDefault="0020074C" w:rsidP="0020074C">
      <w:pPr>
        <w:rPr>
          <w:rFonts w:ascii="Arial" w:hAnsi="Arial" w:cs="Arial"/>
        </w:rPr>
      </w:pPr>
      <w:r w:rsidRPr="003A71D6">
        <w:rPr>
          <w:rFonts w:ascii="Arial" w:hAnsi="Arial" w:cs="Arial"/>
        </w:rPr>
        <w:t>POD</w:t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</w:r>
      <w:r w:rsidRPr="003A71D6">
        <w:rPr>
          <w:rFonts w:ascii="Arial" w:hAnsi="Arial" w:cs="Arial"/>
        </w:rPr>
        <w:tab/>
        <w:t>P.</w:t>
      </w: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  <w:i/>
        </w:rPr>
      </w:pPr>
    </w:p>
    <w:p w:rsidR="0020074C" w:rsidRPr="003A71D6" w:rsidRDefault="0020074C" w:rsidP="0020074C">
      <w:pPr>
        <w:ind w:left="709" w:hanging="709"/>
        <w:rPr>
          <w:rFonts w:ascii="Arial" w:hAnsi="Arial" w:cs="Arial"/>
          <w:i/>
        </w:rPr>
      </w:pPr>
      <w:r w:rsidRPr="003A71D6">
        <w:rPr>
          <w:rFonts w:ascii="Arial" w:hAnsi="Arial" w:cs="Arial"/>
          <w:i/>
        </w:rPr>
        <w:t>Pozn. Obecné zkratky platí pro jednotné i množné číslo a všechny rody přídavných jmen.</w:t>
      </w: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  <w:b/>
          <w:sz w:val="28"/>
        </w:rPr>
      </w:pPr>
      <w:r w:rsidRPr="003A71D6">
        <w:rPr>
          <w:rFonts w:ascii="Arial" w:hAnsi="Arial" w:cs="Arial"/>
          <w:b/>
          <w:sz w:val="28"/>
        </w:rPr>
        <w:t xml:space="preserve">Seznam silnic pro mezinárodní provoz </w:t>
      </w:r>
      <w:r>
        <w:rPr>
          <w:rFonts w:ascii="Arial" w:hAnsi="Arial" w:cs="Arial"/>
          <w:b/>
          <w:sz w:val="28"/>
        </w:rPr>
        <w:t>na území</w:t>
      </w:r>
      <w:r w:rsidRPr="003A71D6">
        <w:rPr>
          <w:rFonts w:ascii="Arial" w:hAnsi="Arial" w:cs="Arial"/>
          <w:b/>
          <w:sz w:val="28"/>
        </w:rPr>
        <w:t xml:space="preserve"> ČR:</w:t>
      </w:r>
    </w:p>
    <w:p w:rsidR="0020074C" w:rsidRPr="003A71D6" w:rsidRDefault="0020074C" w:rsidP="0020074C">
      <w:pPr>
        <w:rPr>
          <w:rFonts w:ascii="Arial" w:hAnsi="Arial" w:cs="Arial"/>
          <w:b/>
          <w:sz w:val="28"/>
        </w:rPr>
      </w:pP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  <w:r w:rsidRPr="003A71D6">
        <w:rPr>
          <w:rFonts w:ascii="Arial" w:hAnsi="Arial" w:cs="Arial"/>
          <w:b/>
          <w:bCs/>
        </w:rPr>
        <w:t xml:space="preserve">E 48 </w:t>
      </w:r>
      <w:proofErr w:type="spellStart"/>
      <w:r w:rsidRPr="003A71D6">
        <w:rPr>
          <w:rFonts w:ascii="Arial" w:hAnsi="Arial" w:cs="Arial"/>
        </w:rPr>
        <w:t>Schweinfurt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Bayreuth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Marktredwitz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  <w:b/>
        </w:rPr>
        <w:t xml:space="preserve">Pomezí nad </w:t>
      </w:r>
      <w:proofErr w:type="gramStart"/>
      <w:r w:rsidRPr="003A71D6">
        <w:rPr>
          <w:rFonts w:ascii="Arial" w:hAnsi="Arial" w:cs="Arial"/>
          <w:b/>
        </w:rPr>
        <w:t>Ohří</w:t>
      </w:r>
      <w:proofErr w:type="gramEnd"/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proofErr w:type="gramStart"/>
      <w:r w:rsidRPr="003A71D6">
        <w:rPr>
          <w:rFonts w:ascii="Arial" w:hAnsi="Arial" w:cs="Arial"/>
          <w:b/>
        </w:rPr>
        <w:t>I/6</w:t>
      </w:r>
      <w:proofErr w:type="gramEnd"/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–Cheb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–R 6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–I/6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Karlovy Vary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I/6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R 6–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I/6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R 1 (Praha, E 50)</w:t>
      </w: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  <w:r w:rsidRPr="003A71D6">
        <w:rPr>
          <w:rFonts w:ascii="Arial" w:hAnsi="Arial" w:cs="Arial"/>
          <w:b/>
          <w:bCs/>
        </w:rPr>
        <w:t>E 49</w:t>
      </w:r>
      <w:r w:rsidRPr="003A71D6">
        <w:rPr>
          <w:rFonts w:ascii="Arial" w:hAnsi="Arial" w:cs="Arial"/>
        </w:rPr>
        <w:t xml:space="preserve"> Magdeburg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 xml:space="preserve">Halle, </w:t>
      </w:r>
      <w:proofErr w:type="spellStart"/>
      <w:r w:rsidRPr="003A71D6">
        <w:rPr>
          <w:rFonts w:ascii="Arial" w:hAnsi="Arial" w:cs="Arial"/>
        </w:rPr>
        <w:t>Plauen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Schönberg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  <w:b/>
        </w:rPr>
        <w:t>Vojtanov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proofErr w:type="gramStart"/>
      <w:r w:rsidRPr="003A71D6">
        <w:rPr>
          <w:rFonts w:ascii="Arial" w:hAnsi="Arial" w:cs="Arial"/>
          <w:b/>
        </w:rPr>
        <w:t>I/21</w:t>
      </w:r>
      <w:proofErr w:type="gramEnd"/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proofErr w:type="gramStart"/>
      <w:r w:rsidRPr="003A71D6">
        <w:rPr>
          <w:rFonts w:ascii="Arial" w:hAnsi="Arial" w:cs="Arial"/>
          <w:b/>
        </w:rPr>
        <w:t>Cheb</w:t>
      </w:r>
      <w:proofErr w:type="gramEnd"/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R 6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I/6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–Karlovy Vary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I/20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Plzeň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I/20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České Budějovice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I/34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Třeboň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I/24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Halámky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Wien</w:t>
      </w:r>
      <w:proofErr w:type="spellEnd"/>
    </w:p>
    <w:p w:rsidR="0020074C" w:rsidRPr="003A71D6" w:rsidRDefault="0020074C" w:rsidP="0020074C">
      <w:pPr>
        <w:spacing w:line="240" w:lineRule="atLeast"/>
        <w:rPr>
          <w:rFonts w:ascii="Arial" w:hAnsi="Arial" w:cs="Arial"/>
        </w:rPr>
      </w:pP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  <w:r w:rsidRPr="003A71D6">
        <w:rPr>
          <w:rFonts w:ascii="Arial" w:hAnsi="Arial" w:cs="Arial"/>
          <w:b/>
          <w:bCs/>
        </w:rPr>
        <w:t>E 50</w:t>
      </w:r>
      <w:r w:rsidRPr="003A71D6">
        <w:rPr>
          <w:rFonts w:ascii="Arial" w:hAnsi="Arial" w:cs="Arial"/>
        </w:rPr>
        <w:t xml:space="preserve"> Brest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Rennes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Le</w:t>
      </w:r>
      <w:proofErr w:type="spellEnd"/>
      <w:r w:rsidRPr="003A71D6"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Mans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Paris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Reims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Metz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Saarbrücken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Mannheim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Heilbronn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Nürnberg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  <w:b/>
        </w:rPr>
        <w:t>Rozvadov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D 5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R 1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Praha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D 1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Brno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proofErr w:type="gramStart"/>
      <w:r w:rsidRPr="003A71D6">
        <w:rPr>
          <w:rFonts w:ascii="Arial" w:hAnsi="Arial" w:cs="Arial"/>
          <w:b/>
        </w:rPr>
        <w:t>I/50</w:t>
      </w:r>
      <w:proofErr w:type="gramEnd"/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proofErr w:type="gramStart"/>
      <w:r w:rsidRPr="003A71D6">
        <w:rPr>
          <w:rFonts w:ascii="Arial" w:hAnsi="Arial" w:cs="Arial"/>
          <w:b/>
        </w:rPr>
        <w:t>Uherské</w:t>
      </w:r>
      <w:proofErr w:type="gramEnd"/>
      <w:r w:rsidRPr="003A71D6">
        <w:rPr>
          <w:rFonts w:ascii="Arial" w:hAnsi="Arial" w:cs="Arial"/>
          <w:b/>
        </w:rPr>
        <w:t xml:space="preserve"> Hradiště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I/50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Starý Hrozenkov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Trenčín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Prešov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Košice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–Vyšné Německé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Uzhgorod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Mukačevo</w:t>
      </w:r>
      <w:proofErr w:type="spellEnd"/>
    </w:p>
    <w:p w:rsidR="0020074C" w:rsidRPr="003A71D6" w:rsidRDefault="0020074C" w:rsidP="0020074C">
      <w:pPr>
        <w:spacing w:line="240" w:lineRule="atLeast"/>
        <w:rPr>
          <w:rFonts w:ascii="Arial" w:hAnsi="Arial" w:cs="Arial"/>
        </w:rPr>
      </w:pP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  <w:r w:rsidRPr="003A71D6">
        <w:rPr>
          <w:rFonts w:ascii="Arial" w:hAnsi="Arial" w:cs="Arial"/>
          <w:b/>
          <w:bCs/>
        </w:rPr>
        <w:t>E 53</w:t>
      </w:r>
      <w:r w:rsidRPr="003A71D6"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  <w:b/>
        </w:rPr>
        <w:t>Plzeň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I/27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Klatovy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I/27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Železná Ruda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 xml:space="preserve">Bayer. </w:t>
      </w:r>
      <w:proofErr w:type="spellStart"/>
      <w:proofErr w:type="gramStart"/>
      <w:r w:rsidRPr="003A71D6">
        <w:rPr>
          <w:rFonts w:ascii="Arial" w:hAnsi="Arial" w:cs="Arial"/>
        </w:rPr>
        <w:t>Eisenstein</w:t>
      </w:r>
      <w:proofErr w:type="spellEnd"/>
      <w:proofErr w:type="gram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proofErr w:type="spellStart"/>
      <w:proofErr w:type="gramStart"/>
      <w:r w:rsidRPr="003A71D6">
        <w:rPr>
          <w:rFonts w:ascii="Arial" w:hAnsi="Arial" w:cs="Arial"/>
        </w:rPr>
        <w:t>Deggendorf</w:t>
      </w:r>
      <w:proofErr w:type="spellEnd"/>
      <w:proofErr w:type="gram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München</w:t>
      </w:r>
      <w:proofErr w:type="spellEnd"/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  <w:r w:rsidRPr="003A71D6">
        <w:rPr>
          <w:rFonts w:ascii="Arial" w:hAnsi="Arial" w:cs="Arial"/>
          <w:b/>
          <w:bCs/>
        </w:rPr>
        <w:t>E 55</w:t>
      </w:r>
      <w:r w:rsidRPr="003A71D6"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Helsingborg</w:t>
      </w:r>
      <w:proofErr w:type="spellEnd"/>
      <w:r w:rsidRPr="003A71D6">
        <w:rPr>
          <w:rFonts w:ascii="Arial" w:hAnsi="Arial" w:cs="Arial"/>
        </w:rPr>
        <w:t xml:space="preserve"> … </w:t>
      </w:r>
      <w:proofErr w:type="spellStart"/>
      <w:r w:rsidRPr="003A71D6">
        <w:rPr>
          <w:rFonts w:ascii="Arial" w:hAnsi="Arial" w:cs="Arial"/>
        </w:rPr>
        <w:t>Helsingor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Kobenhavn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proofErr w:type="gramStart"/>
      <w:r w:rsidRPr="003A71D6">
        <w:rPr>
          <w:rFonts w:ascii="Arial" w:hAnsi="Arial" w:cs="Arial"/>
        </w:rPr>
        <w:t>Koge</w:t>
      </w:r>
      <w:proofErr w:type="spellEnd"/>
      <w:proofErr w:type="gramEnd"/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proofErr w:type="gramStart"/>
      <w:r w:rsidRPr="003A71D6">
        <w:rPr>
          <w:rFonts w:ascii="Arial" w:hAnsi="Arial" w:cs="Arial"/>
        </w:rPr>
        <w:t>Vordingborg</w:t>
      </w:r>
      <w:proofErr w:type="spellEnd"/>
      <w:proofErr w:type="gram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Faro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Nykobing</w:t>
      </w:r>
      <w:proofErr w:type="spellEnd"/>
      <w:r w:rsidRPr="003A71D6"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False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r–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Gedser</w:t>
      </w:r>
      <w:proofErr w:type="spellEnd"/>
      <w:r w:rsidRPr="003A71D6">
        <w:rPr>
          <w:rFonts w:ascii="Arial" w:hAnsi="Arial" w:cs="Arial"/>
        </w:rPr>
        <w:t xml:space="preserve"> … Rostock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Berlin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Lübbenau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Dresden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 w:rsidRPr="003A71D6">
        <w:rPr>
          <w:rFonts w:ascii="Arial" w:hAnsi="Arial" w:cs="Arial"/>
          <w:b/>
        </w:rPr>
        <w:t>Petrovice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D 8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Praha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D 1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I/3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Tábor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I/3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České Budějovice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I/3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–Dolní Dvořiště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Linz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Salzburg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Villach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Tarvisio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Udine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Palmanova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proofErr w:type="spellStart"/>
      <w:r w:rsidRPr="003A71D6">
        <w:rPr>
          <w:rFonts w:ascii="Arial" w:hAnsi="Arial" w:cs="Arial"/>
        </w:rPr>
        <w:t>Mestre</w:t>
      </w:r>
      <w:proofErr w:type="spellEnd"/>
      <w:r w:rsidRPr="003A71D6">
        <w:rPr>
          <w:rFonts w:ascii="Arial" w:hAnsi="Arial" w:cs="Arial"/>
        </w:rPr>
        <w:t xml:space="preserve"> (</w:t>
      </w:r>
      <w:proofErr w:type="spellStart"/>
      <w:r w:rsidRPr="003A71D6">
        <w:rPr>
          <w:rFonts w:ascii="Arial" w:hAnsi="Arial" w:cs="Arial"/>
        </w:rPr>
        <w:t>Venezia</w:t>
      </w:r>
      <w:proofErr w:type="spellEnd"/>
      <w:r w:rsidRPr="003A71D6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Ravena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Cesena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Rimini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Fano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Ancona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Pescara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proofErr w:type="spellStart"/>
      <w:r w:rsidRPr="003A71D6">
        <w:rPr>
          <w:rFonts w:ascii="Arial" w:hAnsi="Arial" w:cs="Arial"/>
        </w:rPr>
        <w:t>Canosa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Bar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i–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 xml:space="preserve">Brindisi … </w:t>
      </w:r>
      <w:proofErr w:type="spellStart"/>
      <w:r w:rsidRPr="003A71D6">
        <w:rPr>
          <w:rFonts w:ascii="Arial" w:hAnsi="Arial" w:cs="Arial"/>
        </w:rPr>
        <w:t>Igoumenitsa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Preveze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Messologn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i–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Rion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proofErr w:type="spellStart"/>
      <w:r w:rsidRPr="003A71D6">
        <w:rPr>
          <w:rFonts w:ascii="Arial" w:hAnsi="Arial" w:cs="Arial"/>
        </w:rPr>
        <w:t>Patrai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Pyrgo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r–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Kalamata</w:t>
      </w:r>
      <w:proofErr w:type="spellEnd"/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  <w:r w:rsidRPr="003A71D6">
        <w:rPr>
          <w:rFonts w:ascii="Arial" w:hAnsi="Arial" w:cs="Arial"/>
          <w:b/>
          <w:bCs/>
        </w:rPr>
        <w:t>E 59</w:t>
      </w:r>
      <w:r w:rsidRPr="003A71D6"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  <w:b/>
        </w:rPr>
        <w:t>D 1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I/38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Jihlava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I/38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Znojmo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I/38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Hatě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Wien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Graz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proofErr w:type="gramStart"/>
      <w:r w:rsidRPr="003A71D6">
        <w:rPr>
          <w:rFonts w:ascii="Arial" w:hAnsi="Arial" w:cs="Arial"/>
        </w:rPr>
        <w:t>Speilfeld</w:t>
      </w:r>
      <w:proofErr w:type="spellEnd"/>
      <w:proofErr w:type="gram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proofErr w:type="spellStart"/>
      <w:proofErr w:type="gramStart"/>
      <w:r w:rsidRPr="003A71D6">
        <w:rPr>
          <w:rFonts w:ascii="Arial" w:hAnsi="Arial" w:cs="Arial"/>
        </w:rPr>
        <w:t>Maribor</w:t>
      </w:r>
      <w:proofErr w:type="spellEnd"/>
      <w:proofErr w:type="gram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Zagreb</w:t>
      </w: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  <w:r w:rsidRPr="003A71D6">
        <w:rPr>
          <w:rFonts w:ascii="Arial" w:hAnsi="Arial" w:cs="Arial"/>
          <w:b/>
          <w:bCs/>
        </w:rPr>
        <w:t>E 65</w:t>
      </w:r>
      <w:r w:rsidRPr="003A71D6">
        <w:rPr>
          <w:rFonts w:ascii="Arial" w:hAnsi="Arial" w:cs="Arial"/>
        </w:rPr>
        <w:t xml:space="preserve"> Malmö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Ystad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Swinoujscie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Wolin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Goleniów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Szczecin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proofErr w:type="gramStart"/>
      <w:r w:rsidRPr="003A71D6">
        <w:rPr>
          <w:rFonts w:ascii="Arial" w:hAnsi="Arial" w:cs="Arial"/>
        </w:rPr>
        <w:t>Swiebodzin</w:t>
      </w:r>
      <w:proofErr w:type="spellEnd"/>
      <w:proofErr w:type="gram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proofErr w:type="spellStart"/>
      <w:proofErr w:type="gramStart"/>
      <w:r w:rsidRPr="003A71D6">
        <w:rPr>
          <w:rFonts w:ascii="Arial" w:hAnsi="Arial" w:cs="Arial"/>
        </w:rPr>
        <w:t>Jelenia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Góra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  <w:b/>
        </w:rPr>
        <w:t>Harrachov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I/10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Železný Brod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I/10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Turnov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I/10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R 10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lastRenderedPageBreak/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Mladá Boleslav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R 10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R  1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Praha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D 1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Brno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D 2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Břeclav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</w:rPr>
        <w:t>–Bratislava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Rajka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Mosonmagyaróvar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Csorna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Szombathely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Körmend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proofErr w:type="spellStart"/>
      <w:r w:rsidRPr="003A71D6">
        <w:rPr>
          <w:rFonts w:ascii="Arial" w:hAnsi="Arial" w:cs="Arial"/>
        </w:rPr>
        <w:t>Zalaegerszeg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Nagykanisza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Letenye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Zagreb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Karlovac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Rijeka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Split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proofErr w:type="spellStart"/>
      <w:r w:rsidRPr="003A71D6">
        <w:rPr>
          <w:rFonts w:ascii="Arial" w:hAnsi="Arial" w:cs="Arial"/>
        </w:rPr>
        <w:t>Metkovic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Dubrovnik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Petrovac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Podgorica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Bijelo</w:t>
      </w:r>
      <w:proofErr w:type="spellEnd"/>
      <w:r w:rsidRPr="003A71D6"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Polje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Skopje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Kicevo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proofErr w:type="spellStart"/>
      <w:r w:rsidRPr="003A71D6">
        <w:rPr>
          <w:rFonts w:ascii="Arial" w:hAnsi="Arial" w:cs="Arial"/>
        </w:rPr>
        <w:t>Ohrid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Bitolj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Niki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Vevi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Kozani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Lárissa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Domokos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Lamia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Brallos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proofErr w:type="spellStart"/>
      <w:r w:rsidRPr="003A71D6">
        <w:rPr>
          <w:rFonts w:ascii="Arial" w:hAnsi="Arial" w:cs="Arial"/>
        </w:rPr>
        <w:t>Itea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Antirrion</w:t>
      </w:r>
      <w:proofErr w:type="spellEnd"/>
      <w:r w:rsidRPr="003A71D6">
        <w:rPr>
          <w:rFonts w:ascii="Arial" w:hAnsi="Arial" w:cs="Arial"/>
        </w:rPr>
        <w:t xml:space="preserve"> … </w:t>
      </w:r>
      <w:proofErr w:type="spellStart"/>
      <w:r w:rsidRPr="003A71D6">
        <w:rPr>
          <w:rFonts w:ascii="Arial" w:hAnsi="Arial" w:cs="Arial"/>
        </w:rPr>
        <w:t>Rion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Egion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Korinthos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Tripoli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Kalamata</w:t>
      </w:r>
      <w:proofErr w:type="spellEnd"/>
      <w:r w:rsidRPr="003A71D6">
        <w:rPr>
          <w:rFonts w:ascii="Arial" w:hAnsi="Arial" w:cs="Arial"/>
        </w:rPr>
        <w:t xml:space="preserve"> … </w:t>
      </w:r>
      <w:proofErr w:type="spellStart"/>
      <w:r w:rsidRPr="003A71D6">
        <w:rPr>
          <w:rFonts w:ascii="Arial" w:hAnsi="Arial" w:cs="Arial"/>
        </w:rPr>
        <w:t>Kissamos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proofErr w:type="spellStart"/>
      <w:r w:rsidRPr="003A71D6">
        <w:rPr>
          <w:rFonts w:ascii="Arial" w:hAnsi="Arial" w:cs="Arial"/>
        </w:rPr>
        <w:t>Chania</w:t>
      </w:r>
      <w:proofErr w:type="spellEnd"/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  <w:r w:rsidRPr="003A71D6">
        <w:rPr>
          <w:rFonts w:ascii="Arial" w:hAnsi="Arial" w:cs="Arial"/>
          <w:b/>
          <w:bCs/>
        </w:rPr>
        <w:t>E 67</w:t>
      </w:r>
      <w:r w:rsidRPr="003A71D6"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Warszawa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Piotrków</w:t>
      </w:r>
      <w:proofErr w:type="spellEnd"/>
      <w:r w:rsidRPr="003A71D6"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Trybunalski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Wroclaw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Klodzko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  <w:b/>
        </w:rPr>
        <w:t>Náchod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proofErr w:type="gramStart"/>
      <w:r w:rsidRPr="003A71D6">
        <w:rPr>
          <w:rFonts w:ascii="Arial" w:hAnsi="Arial" w:cs="Arial"/>
          <w:b/>
        </w:rPr>
        <w:t>I/33</w:t>
      </w:r>
      <w:proofErr w:type="gramEnd"/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proofErr w:type="gramStart"/>
      <w:r w:rsidRPr="003A71D6">
        <w:rPr>
          <w:rFonts w:ascii="Arial" w:hAnsi="Arial" w:cs="Arial"/>
          <w:b/>
        </w:rPr>
        <w:t>Hradec</w:t>
      </w:r>
      <w:proofErr w:type="gramEnd"/>
      <w:r w:rsidRPr="003A71D6">
        <w:rPr>
          <w:rFonts w:ascii="Arial" w:hAnsi="Arial" w:cs="Arial"/>
          <w:b/>
        </w:rPr>
        <w:t xml:space="preserve"> Králové</w:t>
      </w:r>
      <w:r>
        <w:rPr>
          <w:rFonts w:ascii="Arial" w:hAnsi="Arial" w:cs="Arial"/>
          <w:b/>
        </w:rPr>
        <w:t xml:space="preserve"> – I/31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I/11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D 11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R 1 (Praha, E 65)</w:t>
      </w: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  <w:r w:rsidRPr="003A71D6">
        <w:rPr>
          <w:rFonts w:ascii="Arial" w:hAnsi="Arial" w:cs="Arial"/>
          <w:b/>
          <w:bCs/>
        </w:rPr>
        <w:t>E 75</w:t>
      </w:r>
      <w:r w:rsidRPr="003A71D6"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Utsjoki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Ivalo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Sodankylä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Rovaniemi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Kemi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Oulu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Jyväskylä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proofErr w:type="gramStart"/>
      <w:r w:rsidRPr="003A71D6">
        <w:rPr>
          <w:rFonts w:ascii="Arial" w:hAnsi="Arial" w:cs="Arial"/>
        </w:rPr>
        <w:t>Lathi</w:t>
      </w:r>
      <w:proofErr w:type="spellEnd"/>
      <w:proofErr w:type="gram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proofErr w:type="spellStart"/>
      <w:proofErr w:type="gramStart"/>
      <w:r w:rsidRPr="003A71D6">
        <w:rPr>
          <w:rFonts w:ascii="Arial" w:hAnsi="Arial" w:cs="Arial"/>
        </w:rPr>
        <w:t>Helsinki</w:t>
      </w:r>
      <w:proofErr w:type="spellEnd"/>
      <w:proofErr w:type="gramEnd"/>
      <w:r w:rsidRPr="003A71D6">
        <w:rPr>
          <w:rFonts w:ascii="Arial" w:hAnsi="Arial" w:cs="Arial"/>
        </w:rPr>
        <w:t xml:space="preserve"> … Gdaňsk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Swiecie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Krosniewice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Lodz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Piotrków</w:t>
      </w:r>
      <w:proofErr w:type="spellEnd"/>
      <w:r w:rsidRPr="003A71D6"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Trybunalski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–Katowice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  <w:b/>
        </w:rPr>
        <w:t>Český Těšín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I/48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I/11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Třinec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I/11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Mosty u Jablunkova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</w:rPr>
        <w:t>–Žilina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Bratislava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Györ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Budapešť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Szeged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Beograd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Niš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Kumanovo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–Skopje</w:t>
      </w:r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Gevgelija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Evzoni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Thessaloniki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Lárissa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Almyros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Lamila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proofErr w:type="spellStart"/>
      <w:r w:rsidRPr="003A71D6">
        <w:rPr>
          <w:rFonts w:ascii="Arial" w:hAnsi="Arial" w:cs="Arial"/>
        </w:rPr>
        <w:t>Athinai</w:t>
      </w:r>
      <w:proofErr w:type="spellEnd"/>
      <w:r w:rsidRPr="003A71D6">
        <w:rPr>
          <w:rFonts w:ascii="Arial" w:hAnsi="Arial" w:cs="Arial"/>
        </w:rPr>
        <w:t xml:space="preserve"> … </w:t>
      </w:r>
      <w:proofErr w:type="spellStart"/>
      <w:r w:rsidRPr="003A71D6">
        <w:rPr>
          <w:rFonts w:ascii="Arial" w:hAnsi="Arial" w:cs="Arial"/>
        </w:rPr>
        <w:t>Chania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Iraklion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Agios</w:t>
      </w:r>
      <w:proofErr w:type="spellEnd"/>
      <w:r w:rsidRPr="003A71D6"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Nikolaos</w:t>
      </w:r>
      <w:proofErr w:type="spellEnd"/>
      <w:r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Sitia</w:t>
      </w:r>
      <w:proofErr w:type="spellEnd"/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  <w:r w:rsidRPr="00152421">
        <w:rPr>
          <w:rFonts w:ascii="Arial" w:hAnsi="Arial" w:cs="Arial"/>
          <w:b/>
          <w:bCs/>
        </w:rPr>
        <w:t>E 442</w:t>
      </w:r>
      <w:r w:rsidRPr="00152421">
        <w:rPr>
          <w:rFonts w:ascii="Arial" w:hAnsi="Arial" w:cs="Arial"/>
        </w:rPr>
        <w:t xml:space="preserve"> </w:t>
      </w:r>
      <w:r w:rsidRPr="00152421">
        <w:rPr>
          <w:rFonts w:ascii="Arial" w:hAnsi="Arial" w:cs="Arial"/>
          <w:b/>
        </w:rPr>
        <w:t>Karlovy Vary (E 48) – I/13 – Chomutov – I/13 – Most – I/13</w:t>
      </w:r>
      <w:r>
        <w:rPr>
          <w:rFonts w:ascii="Arial" w:hAnsi="Arial" w:cs="Arial"/>
          <w:b/>
          <w:highlight w:val="yellow"/>
        </w:rPr>
        <w:t xml:space="preserve"> </w:t>
      </w:r>
      <w:r w:rsidRPr="003A71D6">
        <w:rPr>
          <w:rFonts w:ascii="Arial" w:hAnsi="Arial" w:cs="Arial"/>
          <w:b/>
          <w:highlight w:val="yellow"/>
        </w:rPr>
        <w:t>–</w:t>
      </w:r>
      <w:r>
        <w:rPr>
          <w:rFonts w:ascii="Arial" w:hAnsi="Arial" w:cs="Arial"/>
          <w:b/>
          <w:highlight w:val="yellow"/>
        </w:rPr>
        <w:t xml:space="preserve"> </w:t>
      </w:r>
      <w:r w:rsidRPr="003A71D6">
        <w:rPr>
          <w:rFonts w:ascii="Arial" w:hAnsi="Arial" w:cs="Arial"/>
          <w:b/>
          <w:highlight w:val="yellow"/>
        </w:rPr>
        <w:t>I/</w:t>
      </w:r>
      <w:r>
        <w:rPr>
          <w:rFonts w:ascii="Arial" w:hAnsi="Arial" w:cs="Arial"/>
          <w:b/>
          <w:highlight w:val="yellow"/>
        </w:rPr>
        <w:t xml:space="preserve">8 </w:t>
      </w:r>
      <w:r w:rsidRPr="003A71D6">
        <w:rPr>
          <w:rFonts w:ascii="Arial" w:hAnsi="Arial" w:cs="Arial"/>
          <w:b/>
          <w:highlight w:val="yellow"/>
        </w:rPr>
        <w:t>–</w:t>
      </w:r>
      <w:r>
        <w:rPr>
          <w:rFonts w:ascii="Arial" w:hAnsi="Arial" w:cs="Arial"/>
          <w:b/>
          <w:highlight w:val="yellow"/>
        </w:rPr>
        <w:t xml:space="preserve"> R 63 - D 8 </w:t>
      </w:r>
      <w:r w:rsidRPr="003A71D6">
        <w:rPr>
          <w:rFonts w:ascii="Arial" w:hAnsi="Arial" w:cs="Arial"/>
          <w:b/>
          <w:highlight w:val="yellow"/>
        </w:rPr>
        <w:t>–</w:t>
      </w:r>
      <w:r>
        <w:rPr>
          <w:rFonts w:ascii="Arial" w:hAnsi="Arial" w:cs="Arial"/>
          <w:b/>
          <w:highlight w:val="yellow"/>
        </w:rPr>
        <w:t xml:space="preserve"> I/62 - </w:t>
      </w:r>
      <w:r w:rsidRPr="003A71D6">
        <w:rPr>
          <w:rFonts w:ascii="Arial" w:hAnsi="Arial" w:cs="Arial"/>
          <w:b/>
          <w:highlight w:val="yellow"/>
        </w:rPr>
        <w:t>Ústí nad Labem</w:t>
      </w:r>
      <w:r>
        <w:rPr>
          <w:rFonts w:ascii="Arial" w:hAnsi="Arial" w:cs="Arial"/>
          <w:b/>
          <w:highlight w:val="yellow"/>
        </w:rPr>
        <w:t xml:space="preserve"> </w:t>
      </w:r>
      <w:r w:rsidRPr="003A71D6">
        <w:rPr>
          <w:rFonts w:ascii="Arial" w:hAnsi="Arial" w:cs="Arial"/>
          <w:b/>
          <w:highlight w:val="yellow"/>
        </w:rPr>
        <w:t>–</w:t>
      </w:r>
      <w:r>
        <w:rPr>
          <w:rFonts w:ascii="Arial" w:hAnsi="Arial" w:cs="Arial"/>
          <w:b/>
          <w:highlight w:val="yellow"/>
        </w:rPr>
        <w:t xml:space="preserve"> I/62 – Děčín – I/13 – Liberec – I/35 – R 35 - </w:t>
      </w:r>
      <w:r w:rsidRPr="003A71D6">
        <w:rPr>
          <w:rFonts w:ascii="Arial" w:hAnsi="Arial" w:cs="Arial"/>
          <w:b/>
          <w:highlight w:val="yellow"/>
        </w:rPr>
        <w:t>Turnov</w:t>
      </w:r>
      <w:r>
        <w:rPr>
          <w:rFonts w:ascii="Arial" w:hAnsi="Arial" w:cs="Arial"/>
          <w:b/>
          <w:highlight w:val="yellow"/>
        </w:rPr>
        <w:t xml:space="preserve"> </w:t>
      </w:r>
      <w:r w:rsidRPr="003A71D6">
        <w:rPr>
          <w:rFonts w:ascii="Arial" w:hAnsi="Arial" w:cs="Arial"/>
          <w:b/>
          <w:highlight w:val="yellow"/>
        </w:rPr>
        <w:t>–</w:t>
      </w:r>
      <w:r>
        <w:rPr>
          <w:rFonts w:ascii="Arial" w:hAnsi="Arial" w:cs="Arial"/>
          <w:b/>
          <w:highlight w:val="yellow"/>
        </w:rPr>
        <w:t xml:space="preserve"> I/35 - </w:t>
      </w:r>
      <w:r w:rsidRPr="003A71D6">
        <w:rPr>
          <w:rFonts w:ascii="Arial" w:hAnsi="Arial" w:cs="Arial"/>
          <w:b/>
          <w:highlight w:val="yellow"/>
        </w:rPr>
        <w:t>Hradec Králové</w:t>
      </w:r>
      <w:r>
        <w:rPr>
          <w:rFonts w:ascii="Arial" w:hAnsi="Arial" w:cs="Arial"/>
          <w:b/>
          <w:highlight w:val="yellow"/>
        </w:rPr>
        <w:t xml:space="preserve"> </w:t>
      </w:r>
      <w:r w:rsidRPr="003A71D6">
        <w:rPr>
          <w:rFonts w:ascii="Arial" w:hAnsi="Arial" w:cs="Arial"/>
          <w:b/>
          <w:highlight w:val="yellow"/>
        </w:rPr>
        <w:t>–</w:t>
      </w:r>
      <w:r>
        <w:rPr>
          <w:rFonts w:ascii="Arial" w:hAnsi="Arial" w:cs="Arial"/>
          <w:b/>
          <w:highlight w:val="yellow"/>
        </w:rPr>
        <w:t xml:space="preserve"> I/31 – I/35 – R 35 – </w:t>
      </w:r>
      <w:r w:rsidRPr="003A71D6">
        <w:rPr>
          <w:rFonts w:ascii="Arial" w:hAnsi="Arial" w:cs="Arial"/>
          <w:b/>
          <w:highlight w:val="yellow"/>
        </w:rPr>
        <w:t>Olomouc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 xml:space="preserve">– R </w:t>
      </w:r>
      <w:proofErr w:type="gramStart"/>
      <w:r w:rsidRPr="003A71D6">
        <w:rPr>
          <w:rFonts w:ascii="Arial" w:hAnsi="Arial" w:cs="Arial"/>
          <w:b/>
        </w:rPr>
        <w:t>35</w:t>
      </w:r>
      <w:proofErr w:type="gramEnd"/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proofErr w:type="gramStart"/>
      <w:r w:rsidRPr="003A71D6">
        <w:rPr>
          <w:rFonts w:ascii="Arial" w:hAnsi="Arial" w:cs="Arial"/>
          <w:b/>
        </w:rPr>
        <w:t>Lipník</w:t>
      </w:r>
      <w:proofErr w:type="gramEnd"/>
      <w:r w:rsidRPr="003A71D6">
        <w:rPr>
          <w:rFonts w:ascii="Arial" w:hAnsi="Arial" w:cs="Arial"/>
          <w:b/>
        </w:rPr>
        <w:t xml:space="preserve"> n. Beč.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I/35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Hranice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I/35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Val. Meziříčí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I/35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Bumbálka</w:t>
      </w:r>
      <w:r w:rsidRPr="00152421">
        <w:rPr>
          <w:rFonts w:ascii="Arial" w:hAnsi="Arial" w:cs="Arial"/>
        </w:rPr>
        <w:t xml:space="preserve"> – Žilina</w:t>
      </w: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  <w:r w:rsidRPr="003A71D6">
        <w:rPr>
          <w:rFonts w:ascii="Arial" w:hAnsi="Arial" w:cs="Arial"/>
          <w:b/>
          <w:bCs/>
        </w:rPr>
        <w:t>E 461</w:t>
      </w:r>
      <w:r w:rsidRPr="003A71D6"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  <w:b/>
        </w:rPr>
        <w:t>Svitavy (E 442)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I/43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Brno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D 1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R 52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I/52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Mikulov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Wien</w:t>
      </w:r>
      <w:proofErr w:type="spellEnd"/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  <w:r w:rsidRPr="003A71D6">
        <w:rPr>
          <w:rFonts w:ascii="Arial" w:hAnsi="Arial" w:cs="Arial"/>
          <w:b/>
          <w:bCs/>
        </w:rPr>
        <w:t>E 462</w:t>
      </w:r>
      <w:r w:rsidRPr="003A71D6"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  <w:b/>
        </w:rPr>
        <w:t>Brno (E 461)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D 1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R 46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Olomouc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R 35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Lipník n. Beč.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proofErr w:type="gramStart"/>
      <w:r w:rsidRPr="003A71D6">
        <w:rPr>
          <w:rFonts w:ascii="Arial" w:hAnsi="Arial" w:cs="Arial"/>
          <w:b/>
        </w:rPr>
        <w:t>I/47</w:t>
      </w:r>
      <w:proofErr w:type="gramEnd"/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proofErr w:type="gramStart"/>
      <w:r w:rsidRPr="003A71D6">
        <w:rPr>
          <w:rFonts w:ascii="Arial" w:hAnsi="Arial" w:cs="Arial"/>
          <w:b/>
        </w:rPr>
        <w:t>Bělotín</w:t>
      </w:r>
      <w:proofErr w:type="gramEnd"/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I/48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Český Těšín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proofErr w:type="spellStart"/>
      <w:r w:rsidRPr="003A71D6">
        <w:rPr>
          <w:rFonts w:ascii="Arial" w:hAnsi="Arial" w:cs="Arial"/>
        </w:rPr>
        <w:t>Kraków</w:t>
      </w:r>
      <w:proofErr w:type="spellEnd"/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  <w:r w:rsidRPr="003A71D6">
        <w:rPr>
          <w:rFonts w:ascii="Arial" w:hAnsi="Arial" w:cs="Arial"/>
          <w:b/>
          <w:bCs/>
        </w:rPr>
        <w:t>E 551</w:t>
      </w:r>
      <w:r w:rsidRPr="003A71D6">
        <w:rPr>
          <w:rFonts w:ascii="Arial" w:hAnsi="Arial" w:cs="Arial"/>
        </w:rPr>
        <w:t xml:space="preserve"> </w:t>
      </w:r>
      <w:r w:rsidRPr="003A71D6">
        <w:rPr>
          <w:rFonts w:ascii="Arial" w:hAnsi="Arial" w:cs="Arial"/>
          <w:b/>
        </w:rPr>
        <w:t>České Budějovice (E 49)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I/34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Třeboň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I/34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–</w:t>
      </w:r>
      <w:r>
        <w:rPr>
          <w:rFonts w:ascii="Arial" w:hAnsi="Arial" w:cs="Arial"/>
          <w:b/>
        </w:rPr>
        <w:t xml:space="preserve"> </w:t>
      </w:r>
      <w:r w:rsidRPr="003A71D6">
        <w:rPr>
          <w:rFonts w:ascii="Arial" w:hAnsi="Arial" w:cs="Arial"/>
          <w:b/>
        </w:rPr>
        <w:t>D 1 (Humpolec)</w:t>
      </w:r>
    </w:p>
    <w:p w:rsidR="0020074C" w:rsidRPr="003A71D6" w:rsidRDefault="0020074C" w:rsidP="0020074C">
      <w:pPr>
        <w:spacing w:line="240" w:lineRule="atLeast"/>
        <w:ind w:left="540" w:hanging="540"/>
        <w:rPr>
          <w:rFonts w:ascii="Arial" w:hAnsi="Arial" w:cs="Arial"/>
        </w:rPr>
      </w:pPr>
    </w:p>
    <w:p w:rsidR="0020074C" w:rsidRPr="003A71D6" w:rsidRDefault="0020074C" w:rsidP="0020074C">
      <w:pPr>
        <w:rPr>
          <w:rFonts w:ascii="Arial" w:hAnsi="Arial" w:cs="Arial"/>
          <w:b/>
          <w:sz w:val="28"/>
        </w:rPr>
      </w:pPr>
    </w:p>
    <w:p w:rsidR="0020074C" w:rsidRPr="003A71D6" w:rsidRDefault="0020074C" w:rsidP="0020074C">
      <w:pPr>
        <w:tabs>
          <w:tab w:val="left" w:pos="1134"/>
        </w:tabs>
        <w:ind w:left="1134" w:hanging="567"/>
        <w:rPr>
          <w:rFonts w:ascii="Arial" w:hAnsi="Arial" w:cs="Arial"/>
        </w:rPr>
      </w:pPr>
    </w:p>
    <w:p w:rsidR="00BD5970" w:rsidRDefault="00BD5970"/>
    <w:sectPr w:rsidR="00BD5970" w:rsidSect="0042326F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708" w:footer="708" w:gutter="0"/>
      <w:pgNumType w:start="89"/>
      <w:cols w:space="708"/>
      <w:titlePg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Hajoš Peter" w:date="2014-06-16T14:08:00Z" w:initials="HP">
    <w:p w:rsidR="009B7F62" w:rsidRDefault="009B7F62">
      <w:pPr>
        <w:pStyle w:val="Textkomente"/>
      </w:pPr>
      <w:r>
        <w:rPr>
          <w:rStyle w:val="Odkaznakoment"/>
        </w:rPr>
        <w:annotationRef/>
      </w:r>
      <w:r>
        <w:t>Při jednání v Moravskoslezském kraji se jeví tento cíl jako příliš vzdálený od Ostravy.</w:t>
      </w:r>
      <w:r w:rsidR="008102B5">
        <w:t xml:space="preserve"> Krajský úřad má proti němu výhrady.</w:t>
      </w:r>
      <w:bookmarkStart w:id="1" w:name="_GoBack"/>
      <w:bookmarkEnd w:id="1"/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657" w:rsidRDefault="00A42657" w:rsidP="00A5342C">
      <w:r>
        <w:separator/>
      </w:r>
    </w:p>
  </w:endnote>
  <w:endnote w:type="continuationSeparator" w:id="0">
    <w:p w:rsidR="00A42657" w:rsidRDefault="00A42657" w:rsidP="00A53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ACA" w:rsidRDefault="00A5342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0074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C4ACA" w:rsidRDefault="008102B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ACA" w:rsidRDefault="00A5342C">
    <w:pPr>
      <w:pStyle w:val="Zpat"/>
      <w:framePr w:wrap="around" w:vAnchor="text" w:hAnchor="page" w:x="5905" w:y="-3"/>
      <w:rPr>
        <w:rStyle w:val="slostrnky"/>
        <w:rFonts w:ascii="Arial" w:hAnsi="Arial"/>
        <w:sz w:val="22"/>
      </w:rPr>
    </w:pPr>
    <w:r>
      <w:rPr>
        <w:rStyle w:val="slostrnky"/>
        <w:rFonts w:ascii="Arial" w:hAnsi="Arial"/>
        <w:sz w:val="22"/>
      </w:rPr>
      <w:fldChar w:fldCharType="begin"/>
    </w:r>
    <w:r w:rsidR="0020074C">
      <w:rPr>
        <w:rStyle w:val="slostrnky"/>
        <w:rFonts w:ascii="Arial" w:hAnsi="Arial"/>
        <w:sz w:val="22"/>
      </w:rPr>
      <w:instrText xml:space="preserve">PAGE  </w:instrText>
    </w:r>
    <w:r>
      <w:rPr>
        <w:rStyle w:val="slostrnky"/>
        <w:rFonts w:ascii="Arial" w:hAnsi="Arial"/>
        <w:sz w:val="22"/>
      </w:rPr>
      <w:fldChar w:fldCharType="separate"/>
    </w:r>
    <w:r w:rsidR="008102B5">
      <w:rPr>
        <w:rStyle w:val="slostrnky"/>
        <w:rFonts w:ascii="Arial" w:hAnsi="Arial"/>
        <w:noProof/>
        <w:sz w:val="22"/>
      </w:rPr>
      <w:t>94</w:t>
    </w:r>
    <w:r>
      <w:rPr>
        <w:rStyle w:val="slostrnky"/>
        <w:rFonts w:ascii="Arial" w:hAnsi="Arial"/>
        <w:sz w:val="22"/>
      </w:rPr>
      <w:fldChar w:fldCharType="end"/>
    </w:r>
  </w:p>
  <w:p w:rsidR="001C4ACA" w:rsidRDefault="008102B5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498442"/>
      <w:docPartObj>
        <w:docPartGallery w:val="Page Numbers (Bottom of Page)"/>
        <w:docPartUnique/>
      </w:docPartObj>
    </w:sdtPr>
    <w:sdtEndPr/>
    <w:sdtContent>
      <w:p w:rsidR="0042326F" w:rsidRDefault="009B7F62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02B5">
          <w:rPr>
            <w:noProof/>
          </w:rPr>
          <w:t>89</w:t>
        </w:r>
        <w:r>
          <w:rPr>
            <w:noProof/>
          </w:rPr>
          <w:fldChar w:fldCharType="end"/>
        </w:r>
      </w:p>
    </w:sdtContent>
  </w:sdt>
  <w:p w:rsidR="0042326F" w:rsidRDefault="0042326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657" w:rsidRDefault="00A42657" w:rsidP="00A5342C">
      <w:r>
        <w:separator/>
      </w:r>
    </w:p>
  </w:footnote>
  <w:footnote w:type="continuationSeparator" w:id="0">
    <w:p w:rsidR="00A42657" w:rsidRDefault="00A42657" w:rsidP="00A53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F58FD6E"/>
    <w:lvl w:ilvl="0">
      <w:numFmt w:val="decimal"/>
      <w:lvlText w:val="*"/>
      <w:lvlJc w:val="left"/>
    </w:lvl>
  </w:abstractNum>
  <w:abstractNum w:abstractNumId="1">
    <w:nsid w:val="29F2682A"/>
    <w:multiLevelType w:val="hybridMultilevel"/>
    <w:tmpl w:val="2BE65DA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23E7841"/>
    <w:multiLevelType w:val="hybridMultilevel"/>
    <w:tmpl w:val="2BE65DAE"/>
    <w:lvl w:ilvl="0" w:tplc="CD108A36">
      <w:start w:val="1"/>
      <w:numFmt w:val="bullet"/>
      <w:lvlText w:val=""/>
      <w:lvlJc w:val="left"/>
      <w:pPr>
        <w:tabs>
          <w:tab w:val="num" w:pos="360"/>
        </w:tabs>
        <w:ind w:left="0" w:firstLine="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074C"/>
    <w:rsid w:val="0020074C"/>
    <w:rsid w:val="00380552"/>
    <w:rsid w:val="0042326F"/>
    <w:rsid w:val="008102B5"/>
    <w:rsid w:val="009B7F62"/>
    <w:rsid w:val="00A42657"/>
    <w:rsid w:val="00A5342C"/>
    <w:rsid w:val="00B05A2F"/>
    <w:rsid w:val="00BD5970"/>
    <w:rsid w:val="00E1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074C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0074C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qFormat/>
    <w:rsid w:val="0020074C"/>
    <w:pPr>
      <w:keepNext/>
      <w:jc w:val="center"/>
      <w:outlineLvl w:val="1"/>
    </w:pPr>
    <w:rPr>
      <w:b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0074C"/>
    <w:rPr>
      <w:rFonts w:ascii="Times New Roman" w:eastAsia="Times New Roman" w:hAnsi="Times New Roman" w:cs="Times New Roman"/>
      <w:b/>
      <w:bCs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20074C"/>
    <w:rPr>
      <w:rFonts w:ascii="Times New Roman" w:eastAsia="Times New Roman" w:hAnsi="Times New Roman" w:cs="Times New Roman"/>
      <w:b/>
      <w:caps/>
      <w:sz w:val="36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2007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0074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slostrnky">
    <w:name w:val="page number"/>
    <w:basedOn w:val="Standardnpsmoodstavce"/>
    <w:rsid w:val="0020074C"/>
  </w:style>
  <w:style w:type="paragraph" w:styleId="Zhlav">
    <w:name w:val="header"/>
    <w:basedOn w:val="Normln"/>
    <w:link w:val="ZhlavChar"/>
    <w:rsid w:val="002007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0074C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B7F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B7F6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B7F6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B7F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B7F6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B7F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B7F62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42</Pages>
  <Words>5665</Words>
  <Characters>33425</Characters>
  <Application>Microsoft Office Word</Application>
  <DocSecurity>0</DocSecurity>
  <Lines>278</Lines>
  <Paragraphs>78</Paragraphs>
  <ScaleCrop>false</ScaleCrop>
  <Company>Microsoft</Company>
  <LinksUpToDate>false</LinksUpToDate>
  <CharactersWithSpaces>39012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Tonda</dc:creator>
  <cp:lastModifiedBy>Hajoš Peter</cp:lastModifiedBy>
  <cp:revision>5</cp:revision>
  <dcterms:created xsi:type="dcterms:W3CDTF">2014-06-08T16:57:00Z</dcterms:created>
  <dcterms:modified xsi:type="dcterms:W3CDTF">2014-06-16T12:08:00Z</dcterms:modified>
</cp:coreProperties>
</file>